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C092F" w14:textId="5347F4C5" w:rsidR="00D75AC7" w:rsidRDefault="002A16D0" w:rsidP="00F41597">
      <w:pPr>
        <w:jc w:val="right"/>
        <w:rPr>
          <w:rFonts w:ascii="Times New Roman" w:hAnsi="Times New Roman"/>
        </w:rPr>
      </w:pPr>
      <w:r>
        <w:rPr>
          <w:rFonts w:ascii="Times New Roman" w:hAnsi="Times New Roman"/>
        </w:rPr>
        <w:t>2</w:t>
      </w:r>
      <w:r w:rsidR="00D60F02">
        <w:rPr>
          <w:rFonts w:ascii="Times New Roman" w:hAnsi="Times New Roman"/>
        </w:rPr>
        <w:t>2</w:t>
      </w:r>
      <w:r w:rsidR="00D75AC7">
        <w:rPr>
          <w:rFonts w:ascii="Times New Roman" w:hAnsi="Times New Roman"/>
        </w:rPr>
        <w:t>.0</w:t>
      </w:r>
      <w:r w:rsidR="00AF464B">
        <w:rPr>
          <w:rFonts w:ascii="Times New Roman" w:hAnsi="Times New Roman"/>
        </w:rPr>
        <w:t>8</w:t>
      </w:r>
      <w:r w:rsidR="00D75AC7">
        <w:rPr>
          <w:rFonts w:ascii="Times New Roman" w:hAnsi="Times New Roman"/>
        </w:rPr>
        <w:t>.2025</w:t>
      </w:r>
    </w:p>
    <w:p w14:paraId="2371EC4B" w14:textId="77777777" w:rsidR="006A2B48" w:rsidRDefault="006A2B48" w:rsidP="00F41597">
      <w:pPr>
        <w:jc w:val="center"/>
        <w:rPr>
          <w:rFonts w:ascii="Times New Roman" w:hAnsi="Times New Roman"/>
          <w:b/>
          <w:bCs/>
          <w:sz w:val="32"/>
          <w:szCs w:val="32"/>
        </w:rPr>
      </w:pPr>
    </w:p>
    <w:p w14:paraId="0A9FBA2E" w14:textId="791FBAB3" w:rsidR="00D75AC7" w:rsidRPr="008861F5" w:rsidRDefault="00D75AC7" w:rsidP="00F41597">
      <w:pPr>
        <w:jc w:val="center"/>
        <w:rPr>
          <w:rFonts w:ascii="Times New Roman" w:hAnsi="Times New Roman"/>
          <w:b/>
          <w:bCs/>
          <w:sz w:val="32"/>
          <w:szCs w:val="32"/>
        </w:rPr>
      </w:pPr>
      <w:r w:rsidRPr="008861F5">
        <w:rPr>
          <w:rFonts w:ascii="Times New Roman" w:hAnsi="Times New Roman"/>
          <w:b/>
          <w:bCs/>
          <w:sz w:val="32"/>
          <w:szCs w:val="32"/>
        </w:rPr>
        <w:t xml:space="preserve">Mootorsõidukimaksu seaduse </w:t>
      </w:r>
      <w:ins w:id="0" w:author="Katariina Kärsten - JUSTDIGI" w:date="2025-09-01T15:31:00Z" w16du:dateUtc="2025-09-01T12:31:00Z">
        <w:r w:rsidR="0067086B">
          <w:rPr>
            <w:rFonts w:ascii="Times New Roman" w:hAnsi="Times New Roman"/>
            <w:b/>
            <w:bCs/>
            <w:sz w:val="32"/>
            <w:szCs w:val="32"/>
          </w:rPr>
          <w:t xml:space="preserve">ja maksukorralduse seaduse </w:t>
        </w:r>
      </w:ins>
      <w:r w:rsidRPr="008861F5">
        <w:rPr>
          <w:rFonts w:ascii="Times New Roman" w:hAnsi="Times New Roman"/>
          <w:b/>
          <w:bCs/>
          <w:sz w:val="32"/>
          <w:szCs w:val="32"/>
        </w:rPr>
        <w:t>muutmise seaduse</w:t>
      </w:r>
    </w:p>
    <w:p w14:paraId="7AB99DAB" w14:textId="4F9145E5" w:rsidR="00D75AC7" w:rsidRPr="008861F5" w:rsidRDefault="00D75AC7" w:rsidP="00F41597">
      <w:pPr>
        <w:jc w:val="center"/>
        <w:rPr>
          <w:rFonts w:ascii="Times New Roman" w:hAnsi="Times New Roman"/>
          <w:b/>
          <w:bCs/>
          <w:sz w:val="32"/>
          <w:szCs w:val="32"/>
        </w:rPr>
      </w:pPr>
      <w:r w:rsidRPr="008861F5">
        <w:rPr>
          <w:rFonts w:ascii="Times New Roman" w:hAnsi="Times New Roman"/>
          <w:b/>
          <w:bCs/>
          <w:sz w:val="32"/>
          <w:szCs w:val="32"/>
        </w:rPr>
        <w:t>seletuskiri</w:t>
      </w:r>
    </w:p>
    <w:p w14:paraId="612D1FC0" w14:textId="77777777" w:rsidR="00D75AC7" w:rsidRDefault="00D75AC7" w:rsidP="00F41597">
      <w:pPr>
        <w:rPr>
          <w:rFonts w:ascii="Times New Roman" w:hAnsi="Times New Roman"/>
        </w:rPr>
      </w:pPr>
    </w:p>
    <w:p w14:paraId="06FBD857" w14:textId="154B6444" w:rsidR="008861F5" w:rsidRPr="00ED545B" w:rsidRDefault="008861F5" w:rsidP="00F41597">
      <w:pPr>
        <w:rPr>
          <w:rFonts w:ascii="Times New Roman" w:hAnsi="Times New Roman"/>
          <w:b/>
          <w:bCs/>
        </w:rPr>
      </w:pPr>
      <w:r w:rsidRPr="00ED545B">
        <w:rPr>
          <w:rFonts w:ascii="Times New Roman" w:hAnsi="Times New Roman"/>
          <w:b/>
          <w:bCs/>
        </w:rPr>
        <w:t>1. S</w:t>
      </w:r>
      <w:r w:rsidR="00B93A85" w:rsidRPr="00ED545B">
        <w:rPr>
          <w:rFonts w:ascii="Times New Roman" w:hAnsi="Times New Roman"/>
          <w:b/>
          <w:bCs/>
        </w:rPr>
        <w:t>issejuhatus</w:t>
      </w:r>
    </w:p>
    <w:p w14:paraId="798F62FA" w14:textId="77777777" w:rsidR="008861F5" w:rsidRPr="00ED545B" w:rsidRDefault="008861F5" w:rsidP="00F41597">
      <w:pPr>
        <w:rPr>
          <w:rFonts w:ascii="Times New Roman" w:hAnsi="Times New Roman"/>
        </w:rPr>
      </w:pPr>
    </w:p>
    <w:p w14:paraId="4F18D9E2" w14:textId="23AF25F0" w:rsidR="007E0DB0" w:rsidRPr="00ED545B" w:rsidRDefault="008861F5" w:rsidP="00F41597">
      <w:pPr>
        <w:rPr>
          <w:rFonts w:ascii="Times New Roman" w:hAnsi="Times New Roman"/>
        </w:rPr>
      </w:pPr>
      <w:r w:rsidRPr="00ED545B">
        <w:rPr>
          <w:rFonts w:ascii="Times New Roman" w:hAnsi="Times New Roman"/>
          <w:b/>
          <w:bCs/>
        </w:rPr>
        <w:t>1.1</w:t>
      </w:r>
      <w:r w:rsidRPr="00ED545B">
        <w:rPr>
          <w:rFonts w:ascii="Times New Roman" w:hAnsi="Times New Roman"/>
        </w:rPr>
        <w:t xml:space="preserve"> </w:t>
      </w:r>
      <w:r w:rsidR="007E0DB0" w:rsidRPr="00ED545B">
        <w:rPr>
          <w:rFonts w:ascii="Times New Roman" w:hAnsi="Times New Roman"/>
          <w:b/>
          <w:bCs/>
        </w:rPr>
        <w:t>Sisukokkuvõte</w:t>
      </w:r>
    </w:p>
    <w:p w14:paraId="22E7FA4D" w14:textId="77777777" w:rsidR="008861F5" w:rsidRPr="00ED545B" w:rsidRDefault="008861F5" w:rsidP="00F41597">
      <w:pPr>
        <w:rPr>
          <w:rFonts w:ascii="Times New Roman" w:hAnsi="Times New Roman"/>
        </w:rPr>
      </w:pPr>
    </w:p>
    <w:p w14:paraId="42BFE620" w14:textId="3E03E313" w:rsidR="008861F5" w:rsidRPr="00ED545B" w:rsidRDefault="003D2923" w:rsidP="00F41597">
      <w:pPr>
        <w:jc w:val="both"/>
        <w:rPr>
          <w:rFonts w:ascii="Times New Roman" w:hAnsi="Times New Roman"/>
        </w:rPr>
      </w:pPr>
      <w:r w:rsidRPr="00ED545B">
        <w:rPr>
          <w:rFonts w:ascii="Times New Roman" w:hAnsi="Times New Roman"/>
        </w:rPr>
        <w:t>Eelnõuga sätestatakse mootorsõidukimaksu seadusesse alus laste eest mootorsõidukimaksu kohustuse vähendamiseks</w:t>
      </w:r>
      <w:r w:rsidR="006A2B48" w:rsidRPr="00ED545B">
        <w:rPr>
          <w:rFonts w:ascii="Times New Roman" w:hAnsi="Times New Roman"/>
        </w:rPr>
        <w:t xml:space="preserve"> juba arvates käesolevast aastast</w:t>
      </w:r>
      <w:r w:rsidRPr="00ED545B">
        <w:rPr>
          <w:rFonts w:ascii="Times New Roman" w:hAnsi="Times New Roman"/>
        </w:rPr>
        <w:t>. Vähendamist saavad automaatselt need isikud, kellel on vähemalt üks 18-aastane (kaasa arvatud) laps, kelle hooldusõigus isikul on. Samuti peab isikul olema sõiduk, mille omanik või vastutav kasutaja (</w:t>
      </w:r>
      <w:r w:rsidR="006F5403">
        <w:rPr>
          <w:rFonts w:ascii="Times New Roman" w:hAnsi="Times New Roman"/>
        </w:rPr>
        <w:t xml:space="preserve">kui sõiduki omanik on </w:t>
      </w:r>
      <w:r w:rsidR="00231542">
        <w:rPr>
          <w:rFonts w:ascii="Times New Roman" w:hAnsi="Times New Roman"/>
        </w:rPr>
        <w:t>liisinguandja</w:t>
      </w:r>
      <w:r w:rsidRPr="00ED545B">
        <w:rPr>
          <w:rFonts w:ascii="Times New Roman" w:hAnsi="Times New Roman"/>
        </w:rPr>
        <w:t xml:space="preserve">) ta on, sest mootorsõidukimaksu kohustuse vähendust antakse üksnes mootorsõidukimaksu kohustuse suhtes. Iga lapse eest vähendatakse vanema maksukohustust ühe maksustamisperioodi jooksul kuni 100 euro võrra, kuid mitte rohkem kui tema maksukohustus kokku. Kui lapsel on mitu vanemat, kellel igaühel on ka sõiduk, jagatakse vähendus nende vahel. </w:t>
      </w:r>
      <w:r w:rsidR="006A2B48" w:rsidRPr="00ED545B">
        <w:rPr>
          <w:rFonts w:ascii="Times New Roman" w:hAnsi="Times New Roman"/>
        </w:rPr>
        <w:t>Vähendust saab kasutada kogu maksustamisperioodi vältel, järgmisesse perioodi see edasi ei kandu.</w:t>
      </w:r>
    </w:p>
    <w:p w14:paraId="3BC96B03" w14:textId="77777777" w:rsidR="00007596" w:rsidRPr="00ED545B" w:rsidRDefault="00007596" w:rsidP="00F41597">
      <w:pPr>
        <w:jc w:val="both"/>
        <w:rPr>
          <w:rFonts w:ascii="Times New Roman" w:hAnsi="Times New Roman"/>
        </w:rPr>
      </w:pPr>
    </w:p>
    <w:p w14:paraId="67566BD0" w14:textId="77777777" w:rsidR="00007596" w:rsidRPr="00ED545B" w:rsidRDefault="00007596" w:rsidP="00007596">
      <w:pPr>
        <w:tabs>
          <w:tab w:val="num" w:pos="720"/>
        </w:tabs>
        <w:jc w:val="both"/>
        <w:rPr>
          <w:rFonts w:ascii="Times New Roman" w:hAnsi="Times New Roman"/>
        </w:rPr>
      </w:pPr>
      <w:r w:rsidRPr="00ED545B">
        <w:rPr>
          <w:rFonts w:ascii="Times New Roman" w:hAnsi="Times New Roman"/>
        </w:rPr>
        <w:t xml:space="preserve">Kohustuse vähendamise mõju maksumaksjatele on kahetine. 55 000 maksumaksjal katab rakenduv vähendus kogu nende 2025. aasta mootorsõidukimaksu kohustuse. 97 000 maksumaksjat saavad vähendust, kuid nende maksukohustus ületab vähendamise summa. </w:t>
      </w:r>
    </w:p>
    <w:p w14:paraId="7973066A" w14:textId="77777777" w:rsidR="00007596" w:rsidRPr="00ED545B" w:rsidRDefault="00007596" w:rsidP="00007596">
      <w:pPr>
        <w:jc w:val="both"/>
        <w:rPr>
          <w:rFonts w:ascii="Times New Roman" w:hAnsi="Times New Roman"/>
        </w:rPr>
      </w:pPr>
      <w:r w:rsidRPr="00ED545B">
        <w:rPr>
          <w:rFonts w:ascii="Times New Roman" w:hAnsi="Times New Roman"/>
        </w:rPr>
        <w:t> </w:t>
      </w:r>
    </w:p>
    <w:p w14:paraId="618285DD" w14:textId="754607AD" w:rsidR="00007596" w:rsidRPr="00ED545B" w:rsidRDefault="00007596" w:rsidP="00F41597">
      <w:pPr>
        <w:jc w:val="both"/>
        <w:rPr>
          <w:rFonts w:ascii="Times New Roman" w:hAnsi="Times New Roman"/>
        </w:rPr>
      </w:pPr>
      <w:r w:rsidRPr="00ED545B">
        <w:rPr>
          <w:rFonts w:ascii="Times New Roman" w:hAnsi="Times New Roman"/>
        </w:rPr>
        <w:t xml:space="preserve">Mootorsõidukimaksu koormus väheneb lastega leibkondadel keskmiselt üle 50% ja peredele jääb kokkuvõttes alles üle 16 miljoni euro. </w:t>
      </w:r>
    </w:p>
    <w:p w14:paraId="11520AD4" w14:textId="77777777" w:rsidR="003D2923" w:rsidRPr="00ED545B" w:rsidRDefault="003D2923" w:rsidP="00F41597">
      <w:pPr>
        <w:jc w:val="both"/>
        <w:rPr>
          <w:rFonts w:ascii="Times New Roman" w:hAnsi="Times New Roman"/>
        </w:rPr>
      </w:pPr>
    </w:p>
    <w:p w14:paraId="366FD399" w14:textId="145A7549" w:rsidR="003D2923" w:rsidRPr="00ED545B" w:rsidRDefault="003D2923" w:rsidP="00F41597">
      <w:pPr>
        <w:jc w:val="both"/>
        <w:rPr>
          <w:rFonts w:ascii="Times New Roman" w:eastAsia="Aptos" w:hAnsi="Times New Roman" w:cs="Times New Roman"/>
          <w:kern w:val="2"/>
          <w14:ligatures w14:val="standardContextual"/>
        </w:rPr>
      </w:pPr>
      <w:r w:rsidRPr="00ED545B">
        <w:rPr>
          <w:rFonts w:ascii="Times New Roman" w:hAnsi="Times New Roman"/>
        </w:rPr>
        <w:t xml:space="preserve">Eelnõuga sätestatakse ka </w:t>
      </w:r>
      <w:r w:rsidRPr="00ED545B">
        <w:rPr>
          <w:rFonts w:ascii="Times New Roman" w:eastAsia="Aptos" w:hAnsi="Times New Roman" w:cs="Times New Roman"/>
          <w:kern w:val="2"/>
          <w14:ligatures w14:val="standardContextual"/>
        </w:rPr>
        <w:t xml:space="preserve">et </w:t>
      </w:r>
      <w:r w:rsidRPr="00ED545B">
        <w:rPr>
          <w:rFonts w:ascii="Times New Roman" w:hAnsi="Times New Roman" w:cs="Times New Roman"/>
        </w:rPr>
        <w:t xml:space="preserve">M-kategooria mootorsõiduk, millel on rohkem kui </w:t>
      </w:r>
      <w:r w:rsidR="00280821" w:rsidRPr="00ED545B">
        <w:rPr>
          <w:rFonts w:ascii="Times New Roman" w:hAnsi="Times New Roman" w:cs="Times New Roman"/>
        </w:rPr>
        <w:t>seitse</w:t>
      </w:r>
      <w:r w:rsidRPr="00ED545B">
        <w:rPr>
          <w:rFonts w:ascii="Times New Roman" w:hAnsi="Times New Roman" w:cs="Times New Roman"/>
        </w:rPr>
        <w:t xml:space="preserve"> istekohta, maksustatakse N-kategooria mootorsõiduki maksumääraga. See vähendab oluliselt</w:t>
      </w:r>
      <w:r w:rsidRPr="00ED545B">
        <w:rPr>
          <w:rFonts w:ascii="Times New Roman" w:eastAsia="Aptos" w:hAnsi="Times New Roman" w:cs="Times New Roman"/>
          <w:kern w:val="2"/>
          <w14:ligatures w14:val="standardContextual"/>
        </w:rPr>
        <w:t xml:space="preserve"> M- ehk sõiduauto kategoorias registreeritud 8- või 9-kohaliste sõidukite (tavaliselt väikebussid) mootorsõidukimaksu määra</w:t>
      </w:r>
      <w:r w:rsidR="008157E2" w:rsidRPr="00ED545B">
        <w:rPr>
          <w:rFonts w:ascii="Times New Roman" w:eastAsia="Aptos" w:hAnsi="Times New Roman" w:cs="Times New Roman"/>
          <w:kern w:val="2"/>
          <w14:ligatures w14:val="standardContextual"/>
        </w:rPr>
        <w:t>,</w:t>
      </w:r>
      <w:r w:rsidR="00160177" w:rsidRPr="00ED545B">
        <w:rPr>
          <w:rFonts w:ascii="Times New Roman" w:eastAsia="Aptos" w:hAnsi="Times New Roman" w:cs="Times New Roman"/>
          <w:kern w:val="2"/>
          <w14:ligatures w14:val="standardContextual"/>
        </w:rPr>
        <w:t xml:space="preserve"> mis muidu tulenevalt nende </w:t>
      </w:r>
      <w:r w:rsidR="005331FC" w:rsidRPr="00ED545B">
        <w:rPr>
          <w:rFonts w:ascii="Times New Roman" w:eastAsia="Aptos" w:hAnsi="Times New Roman" w:cs="Times New Roman"/>
          <w:kern w:val="2"/>
          <w14:ligatures w14:val="standardContextual"/>
        </w:rPr>
        <w:t>tehnilisest näitajatest ebasoovitavalt kõrgeks kuju</w:t>
      </w:r>
      <w:r w:rsidR="006030FC" w:rsidRPr="00ED545B">
        <w:rPr>
          <w:rFonts w:ascii="Times New Roman" w:eastAsia="Aptos" w:hAnsi="Times New Roman" w:cs="Times New Roman"/>
          <w:kern w:val="2"/>
          <w14:ligatures w14:val="standardContextual"/>
        </w:rPr>
        <w:t>neb.</w:t>
      </w:r>
      <w:r w:rsidR="008157E2" w:rsidRPr="00ED545B">
        <w:rPr>
          <w:rFonts w:ascii="Times New Roman" w:eastAsia="Aptos" w:hAnsi="Times New Roman" w:cs="Times New Roman"/>
          <w:kern w:val="2"/>
          <w14:ligatures w14:val="standardContextual"/>
        </w:rPr>
        <w:t xml:space="preserve"> </w:t>
      </w:r>
      <w:r w:rsidR="00A06C34" w:rsidRPr="00ED545B">
        <w:rPr>
          <w:rFonts w:ascii="Times New Roman" w:eastAsia="Aptos" w:hAnsi="Times New Roman" w:cs="Times New Roman"/>
          <w:kern w:val="2"/>
          <w14:ligatures w14:val="standardContextual"/>
        </w:rPr>
        <w:t>Muudatus</w:t>
      </w:r>
      <w:r w:rsidR="008157E2" w:rsidRPr="00ED545B">
        <w:rPr>
          <w:rFonts w:ascii="Times New Roman" w:eastAsia="Aptos" w:hAnsi="Times New Roman" w:cs="Times New Roman"/>
          <w:kern w:val="2"/>
          <w14:ligatures w14:val="standardContextual"/>
        </w:rPr>
        <w:t xml:space="preserve"> toetab ka lasterikaste perede </w:t>
      </w:r>
      <w:r w:rsidR="006349E1" w:rsidRPr="00ED545B">
        <w:rPr>
          <w:rFonts w:ascii="Times New Roman" w:eastAsia="Aptos" w:hAnsi="Times New Roman" w:cs="Times New Roman"/>
          <w:kern w:val="2"/>
          <w14:ligatures w14:val="standardContextual"/>
        </w:rPr>
        <w:t>ja</w:t>
      </w:r>
      <w:r w:rsidR="008157E2" w:rsidRPr="00ED545B">
        <w:rPr>
          <w:rFonts w:ascii="Times New Roman" w:eastAsia="Aptos" w:hAnsi="Times New Roman" w:cs="Times New Roman"/>
          <w:kern w:val="2"/>
          <w14:ligatures w14:val="standardContextual"/>
        </w:rPr>
        <w:t xml:space="preserve"> puudega inimeste hakkamasaamist, sest mõlemal sihtgrupil </w:t>
      </w:r>
      <w:r w:rsidR="006349E1" w:rsidRPr="00ED545B">
        <w:rPr>
          <w:rFonts w:ascii="Times New Roman" w:eastAsia="Aptos" w:hAnsi="Times New Roman" w:cs="Times New Roman"/>
          <w:kern w:val="2"/>
          <w14:ligatures w14:val="standardContextual"/>
        </w:rPr>
        <w:t>võib olla</w:t>
      </w:r>
      <w:r w:rsidR="008157E2" w:rsidRPr="00ED545B">
        <w:rPr>
          <w:rFonts w:ascii="Times New Roman" w:eastAsia="Aptos" w:hAnsi="Times New Roman" w:cs="Times New Roman"/>
          <w:kern w:val="2"/>
          <w14:ligatures w14:val="standardContextual"/>
        </w:rPr>
        <w:t xml:space="preserve"> kõrgendatud vajadus väikebusside kasutamise järgi.</w:t>
      </w:r>
      <w:r w:rsidRPr="00ED545B">
        <w:rPr>
          <w:rFonts w:ascii="Times New Roman" w:eastAsia="Aptos" w:hAnsi="Times New Roman" w:cs="Times New Roman"/>
          <w:kern w:val="2"/>
          <w14:ligatures w14:val="standardContextual"/>
        </w:rPr>
        <w:t xml:space="preserve"> Kui M-kategooria maksumäär koosneb kolmest komponendist, siis N</w:t>
      </w:r>
      <w:r w:rsidR="006349E1" w:rsidRPr="00ED545B">
        <w:rPr>
          <w:rFonts w:ascii="Times New Roman" w:eastAsia="Aptos" w:hAnsi="Times New Roman" w:cs="Times New Roman"/>
          <w:kern w:val="2"/>
          <w14:ligatures w14:val="standardContextual"/>
        </w:rPr>
        <w:t>-kategooria</w:t>
      </w:r>
      <w:r w:rsidRPr="00ED545B">
        <w:rPr>
          <w:rFonts w:ascii="Times New Roman" w:eastAsia="Aptos" w:hAnsi="Times New Roman" w:cs="Times New Roman"/>
          <w:kern w:val="2"/>
          <w14:ligatures w14:val="standardContextual"/>
        </w:rPr>
        <w:t xml:space="preserve"> puhul on komponente kaks.</w:t>
      </w:r>
    </w:p>
    <w:p w14:paraId="0B9BA2A5" w14:textId="77777777" w:rsidR="003D2923" w:rsidRPr="00ED545B" w:rsidRDefault="003D2923" w:rsidP="00F41597">
      <w:pPr>
        <w:jc w:val="both"/>
        <w:rPr>
          <w:rFonts w:ascii="Times New Roman" w:eastAsia="Aptos" w:hAnsi="Times New Roman" w:cs="Times New Roman"/>
          <w:kern w:val="2"/>
          <w14:ligatures w14:val="standardContextual"/>
        </w:rPr>
      </w:pPr>
    </w:p>
    <w:p w14:paraId="648CB001" w14:textId="5455B110" w:rsidR="009F75FC" w:rsidRPr="00ED545B" w:rsidRDefault="003D2923"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 xml:space="preserve">Lisaks tehakse eelnõus </w:t>
      </w:r>
      <w:r w:rsidR="00B32AC6" w:rsidRPr="00ED545B">
        <w:rPr>
          <w:rFonts w:ascii="Times New Roman" w:eastAsia="Aptos" w:hAnsi="Times New Roman" w:cs="Times New Roman"/>
          <w:kern w:val="2"/>
          <w14:ligatures w14:val="standardContextual"/>
        </w:rPr>
        <w:t>tehnilist laadi</w:t>
      </w:r>
      <w:r w:rsidRPr="00ED545B">
        <w:rPr>
          <w:rFonts w:ascii="Times New Roman" w:eastAsia="Aptos" w:hAnsi="Times New Roman" w:cs="Times New Roman"/>
          <w:kern w:val="2"/>
          <w14:ligatures w14:val="standardContextual"/>
        </w:rPr>
        <w:t xml:space="preserve"> muudatus seoses mootorsõidukimaksu kohustuse arvutamise päeva täpsema reguleerimisega ning jätkatakse juba sel aastal praktiseeritud lahendusega pikendada maksuteadete paberkandjal väljasaatmise tähtaega. </w:t>
      </w:r>
    </w:p>
    <w:p w14:paraId="7DE044CD" w14:textId="77777777" w:rsidR="009F75FC" w:rsidRPr="00ED545B" w:rsidRDefault="009F75FC" w:rsidP="00F41597">
      <w:pPr>
        <w:jc w:val="both"/>
        <w:rPr>
          <w:rFonts w:ascii="Times New Roman" w:eastAsia="Aptos" w:hAnsi="Times New Roman" w:cs="Times New Roman"/>
          <w:kern w:val="2"/>
          <w14:ligatures w14:val="standardContextual"/>
        </w:rPr>
      </w:pPr>
    </w:p>
    <w:p w14:paraId="69815097" w14:textId="56FA87EC" w:rsidR="003D2923" w:rsidRPr="00ED545B" w:rsidRDefault="003D2923"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 xml:space="preserve">Kumbki </w:t>
      </w:r>
      <w:r w:rsidR="009F75FC" w:rsidRPr="00ED545B">
        <w:rPr>
          <w:rFonts w:ascii="Times New Roman" w:eastAsia="Aptos" w:hAnsi="Times New Roman" w:cs="Times New Roman"/>
          <w:kern w:val="2"/>
          <w14:ligatures w14:val="standardContextual"/>
        </w:rPr>
        <w:t xml:space="preserve">eelnevas lõigus nimetatud </w:t>
      </w:r>
      <w:r w:rsidRPr="00ED545B">
        <w:rPr>
          <w:rFonts w:ascii="Times New Roman" w:eastAsia="Aptos" w:hAnsi="Times New Roman" w:cs="Times New Roman"/>
          <w:kern w:val="2"/>
          <w14:ligatures w14:val="standardContextual"/>
        </w:rPr>
        <w:t>muudatus isikute kohustusi ei muuda</w:t>
      </w:r>
      <w:r w:rsidR="00FB3A0A">
        <w:rPr>
          <w:rFonts w:ascii="Times New Roman" w:eastAsia="Aptos" w:hAnsi="Times New Roman" w:cs="Times New Roman"/>
          <w:kern w:val="2"/>
          <w14:ligatures w14:val="standardContextual"/>
        </w:rPr>
        <w:t>,</w:t>
      </w:r>
      <w:r w:rsidR="009F75FC" w:rsidRPr="00ED545B">
        <w:rPr>
          <w:rFonts w:ascii="Times New Roman" w:eastAsia="Aptos" w:hAnsi="Times New Roman" w:cs="Times New Roman"/>
          <w:kern w:val="2"/>
          <w14:ligatures w14:val="standardContextual"/>
        </w:rPr>
        <w:t xml:space="preserve"> samuti ei too eelnõu</w:t>
      </w:r>
      <w:r w:rsidR="00A85533" w:rsidRPr="00ED545B">
        <w:rPr>
          <w:rFonts w:ascii="Times New Roman" w:eastAsia="Aptos" w:hAnsi="Times New Roman" w:cs="Times New Roman"/>
          <w:kern w:val="2"/>
          <w14:ligatures w14:val="standardContextual"/>
        </w:rPr>
        <w:t xml:space="preserve"> tervikuna</w:t>
      </w:r>
      <w:r w:rsidR="0001610D" w:rsidRPr="00ED545B">
        <w:rPr>
          <w:rFonts w:ascii="Times New Roman" w:eastAsia="Aptos" w:hAnsi="Times New Roman" w:cs="Times New Roman"/>
          <w:kern w:val="2"/>
          <w14:ligatures w14:val="standardContextual"/>
        </w:rPr>
        <w:t xml:space="preserve"> kaasa isikute halduskoormuse kasvu, sest laste eest maksukohustuse vähendamine ja kategooriate</w:t>
      </w:r>
      <w:r w:rsidR="00A85533" w:rsidRPr="00ED545B">
        <w:rPr>
          <w:rFonts w:ascii="Times New Roman" w:eastAsia="Aptos" w:hAnsi="Times New Roman" w:cs="Times New Roman"/>
          <w:kern w:val="2"/>
          <w14:ligatures w14:val="standardContextual"/>
        </w:rPr>
        <w:t>ga seotud maksumäära muutmised on automaatsed.</w:t>
      </w:r>
    </w:p>
    <w:p w14:paraId="179E2CD5" w14:textId="77777777" w:rsidR="003D2923" w:rsidRPr="00ED545B" w:rsidRDefault="003D2923" w:rsidP="00F41597">
      <w:pPr>
        <w:jc w:val="both"/>
        <w:rPr>
          <w:rFonts w:ascii="Times New Roman" w:eastAsia="Aptos" w:hAnsi="Times New Roman" w:cs="Times New Roman"/>
          <w:kern w:val="2"/>
          <w14:ligatures w14:val="standardContextual"/>
        </w:rPr>
      </w:pPr>
    </w:p>
    <w:p w14:paraId="3EDFBC9A" w14:textId="4C8677C8" w:rsidR="003D2923" w:rsidRPr="00ED545B" w:rsidRDefault="003D2923" w:rsidP="00F41597">
      <w:pPr>
        <w:jc w:val="both"/>
        <w:rPr>
          <w:rFonts w:ascii="Times New Roman" w:hAnsi="Times New Roman"/>
        </w:rPr>
      </w:pPr>
      <w:r w:rsidRPr="00ED545B">
        <w:rPr>
          <w:rFonts w:ascii="Times New Roman" w:eastAsia="Aptos" w:hAnsi="Times New Roman" w:cs="Times New Roman"/>
          <w:kern w:val="2"/>
          <w14:ligatures w14:val="standardContextual"/>
        </w:rPr>
        <w:t>Eelnõuga muudetakse ka maksukorralduse seadust</w:t>
      </w:r>
      <w:r w:rsidR="004B42FC">
        <w:rPr>
          <w:rFonts w:ascii="Times New Roman" w:eastAsia="Aptos" w:hAnsi="Times New Roman" w:cs="Times New Roman"/>
          <w:kern w:val="2"/>
          <w14:ligatures w14:val="standardContextual"/>
        </w:rPr>
        <w:t>. M</w:t>
      </w:r>
      <w:r w:rsidR="006A2B48" w:rsidRPr="00ED545B">
        <w:rPr>
          <w:rFonts w:ascii="Times New Roman" w:eastAsia="Aptos" w:hAnsi="Times New Roman" w:cs="Times New Roman"/>
          <w:kern w:val="2"/>
          <w14:ligatures w14:val="standardContextual"/>
        </w:rPr>
        <w:t>uudatuse eesmärk on</w:t>
      </w:r>
      <w:r w:rsidRPr="00ED545B">
        <w:rPr>
          <w:rFonts w:ascii="Times New Roman" w:eastAsia="Aptos" w:hAnsi="Times New Roman" w:cs="Times New Roman"/>
          <w:kern w:val="2"/>
          <w14:ligatures w14:val="standardContextual"/>
        </w:rPr>
        <w:t xml:space="preserve"> </w:t>
      </w:r>
      <w:r w:rsidR="006A2B48" w:rsidRPr="00ED545B">
        <w:rPr>
          <w:rFonts w:ascii="Times New Roman" w:hAnsi="Times New Roman" w:cs="Times New Roman"/>
        </w:rPr>
        <w:t>tagada elektrooniliste teadete tõrgeteta ja turvaline edastamine maksukohustuslastele, samuti infosüsteemide efektiivne haldamine, säilitades samal ajal maksusaladuse kaitse.</w:t>
      </w:r>
    </w:p>
    <w:p w14:paraId="3BDBAC4B" w14:textId="77777777" w:rsidR="008861F5" w:rsidRPr="00ED545B" w:rsidRDefault="008861F5" w:rsidP="00F41597">
      <w:pPr>
        <w:rPr>
          <w:rFonts w:ascii="Times New Roman" w:hAnsi="Times New Roman"/>
        </w:rPr>
      </w:pPr>
    </w:p>
    <w:p w14:paraId="5BBAE07D" w14:textId="15C1C476" w:rsidR="007E0DB0" w:rsidRPr="00ED545B" w:rsidRDefault="008861F5" w:rsidP="00F41597">
      <w:pPr>
        <w:rPr>
          <w:rFonts w:ascii="Times New Roman" w:hAnsi="Times New Roman"/>
          <w:b/>
          <w:bCs/>
        </w:rPr>
      </w:pPr>
      <w:r w:rsidRPr="00ED545B">
        <w:rPr>
          <w:rFonts w:ascii="Times New Roman" w:hAnsi="Times New Roman"/>
          <w:b/>
          <w:bCs/>
        </w:rPr>
        <w:t xml:space="preserve">1.2 </w:t>
      </w:r>
      <w:r w:rsidR="007E0DB0" w:rsidRPr="00ED545B">
        <w:rPr>
          <w:rFonts w:ascii="Times New Roman" w:hAnsi="Times New Roman"/>
          <w:b/>
          <w:bCs/>
        </w:rPr>
        <w:t>Eelnõu ettevalmistaja</w:t>
      </w:r>
    </w:p>
    <w:p w14:paraId="5ABC6F24" w14:textId="77777777" w:rsidR="008861F5" w:rsidRPr="00ED545B" w:rsidRDefault="008861F5" w:rsidP="00F41597">
      <w:pPr>
        <w:rPr>
          <w:rFonts w:ascii="Times New Roman" w:hAnsi="Times New Roman"/>
        </w:rPr>
      </w:pPr>
    </w:p>
    <w:p w14:paraId="56F8675B" w14:textId="4B376BC4" w:rsidR="008861F5" w:rsidRPr="00ED545B" w:rsidRDefault="004B42FC" w:rsidP="00F41597">
      <w:pPr>
        <w:jc w:val="both"/>
        <w:rPr>
          <w:rFonts w:ascii="Times New Roman" w:eastAsia="Times New Roman" w:hAnsi="Times New Roman" w:cs="Times New Roman"/>
        </w:rPr>
      </w:pPr>
      <w:r>
        <w:rPr>
          <w:rFonts w:ascii="Times New Roman" w:eastAsia="Times New Roman" w:hAnsi="Times New Roman" w:cs="Times New Roman"/>
        </w:rPr>
        <w:t xml:space="preserve">Mootorsõidukimaksu seaduse (edaspidi </w:t>
      </w:r>
      <w:r w:rsidR="00DB26BD" w:rsidRPr="004B42FC">
        <w:rPr>
          <w:rFonts w:ascii="Times New Roman" w:eastAsia="Times New Roman" w:hAnsi="Times New Roman" w:cs="Times New Roman"/>
          <w:i/>
          <w:iCs/>
        </w:rPr>
        <w:t>MSMS</w:t>
      </w:r>
      <w:r>
        <w:rPr>
          <w:rFonts w:ascii="Times New Roman" w:eastAsia="Times New Roman" w:hAnsi="Times New Roman" w:cs="Times New Roman"/>
        </w:rPr>
        <w:t>)</w:t>
      </w:r>
      <w:r w:rsidR="00DB26BD" w:rsidRPr="00ED545B">
        <w:rPr>
          <w:rFonts w:ascii="Times New Roman" w:eastAsia="Times New Roman" w:hAnsi="Times New Roman" w:cs="Times New Roman"/>
        </w:rPr>
        <w:t xml:space="preserve"> muudatused on ette valmistanud</w:t>
      </w:r>
      <w:r w:rsidR="6D5A134D" w:rsidRPr="00ED545B">
        <w:rPr>
          <w:rFonts w:ascii="Times New Roman" w:eastAsia="Times New Roman" w:hAnsi="Times New Roman" w:cs="Times New Roman"/>
        </w:rPr>
        <w:t xml:space="preserve"> Rahandusministeeriumi maksu- ja tollipoliitika osakonna </w:t>
      </w:r>
      <w:r w:rsidR="004E62C5" w:rsidRPr="00ED545B">
        <w:rPr>
          <w:rFonts w:ascii="Times New Roman" w:eastAsia="Times New Roman" w:hAnsi="Times New Roman" w:cs="Times New Roman"/>
        </w:rPr>
        <w:t>nõunik</w:t>
      </w:r>
      <w:r w:rsidR="6D5A134D" w:rsidRPr="00ED545B">
        <w:rPr>
          <w:rFonts w:ascii="Times New Roman" w:eastAsia="Times New Roman" w:hAnsi="Times New Roman" w:cs="Times New Roman"/>
        </w:rPr>
        <w:t xml:space="preserve"> Maret Mets (</w:t>
      </w:r>
      <w:hyperlink r:id="rId11">
        <w:r w:rsidR="6D5A134D" w:rsidRPr="00ED545B">
          <w:rPr>
            <w:rStyle w:val="Hperlink"/>
            <w:rFonts w:ascii="Times New Roman" w:eastAsia="Times New Roman" w:hAnsi="Times New Roman" w:cs="Times New Roman"/>
          </w:rPr>
          <w:t>maret.mets@fin.ee</w:t>
        </w:r>
      </w:hyperlink>
      <w:r w:rsidR="6D5A134D" w:rsidRPr="00ED545B">
        <w:rPr>
          <w:rFonts w:ascii="Times New Roman" w:eastAsia="Times New Roman" w:hAnsi="Times New Roman" w:cs="Times New Roman"/>
        </w:rPr>
        <w:t>) ning fiskaalpoliitika osakonna analüütik Risto Kaarna (</w:t>
      </w:r>
      <w:hyperlink r:id="rId12">
        <w:r w:rsidR="6D5A134D" w:rsidRPr="00ED545B">
          <w:rPr>
            <w:rStyle w:val="Hperlink"/>
            <w:rFonts w:ascii="Times New Roman" w:eastAsia="Times New Roman" w:hAnsi="Times New Roman" w:cs="Times New Roman"/>
          </w:rPr>
          <w:t>risto.kaarna@fin.ee</w:t>
        </w:r>
      </w:hyperlink>
      <w:r w:rsidR="6D5A134D" w:rsidRPr="00ED545B">
        <w:rPr>
          <w:rFonts w:ascii="Times New Roman" w:eastAsia="Times New Roman" w:hAnsi="Times New Roman" w:cs="Times New Roman"/>
        </w:rPr>
        <w:t>). Eelnõu juriidilist kvaliteeti kontrollis Rahandusministeeriumi personali- ja õigusosakonna õigusloome valdkonna juht Virge Aasa (</w:t>
      </w:r>
      <w:hyperlink r:id="rId13">
        <w:r w:rsidR="6D5A134D" w:rsidRPr="00ED545B">
          <w:rPr>
            <w:rStyle w:val="Hperlink"/>
            <w:rFonts w:ascii="Times New Roman" w:eastAsia="Times New Roman" w:hAnsi="Times New Roman" w:cs="Times New Roman"/>
          </w:rPr>
          <w:t>virge.aasa@fin.ee</w:t>
        </w:r>
      </w:hyperlink>
      <w:r w:rsidR="6D5A134D" w:rsidRPr="00ED545B">
        <w:rPr>
          <w:rFonts w:ascii="Times New Roman" w:eastAsia="Times New Roman" w:hAnsi="Times New Roman" w:cs="Times New Roman"/>
        </w:rPr>
        <w:t>)</w:t>
      </w:r>
      <w:r w:rsidR="00EF1C97" w:rsidRPr="00ED545B">
        <w:rPr>
          <w:rFonts w:ascii="Times New Roman" w:eastAsia="Times New Roman" w:hAnsi="Times New Roman" w:cs="Times New Roman"/>
        </w:rPr>
        <w:t>.</w:t>
      </w:r>
      <w:r w:rsidR="00B65B3F" w:rsidRPr="00ED545B">
        <w:rPr>
          <w:rFonts w:ascii="Times New Roman" w:eastAsia="Times New Roman" w:hAnsi="Times New Roman" w:cs="Times New Roman"/>
        </w:rPr>
        <w:t xml:space="preserve"> Keeleliselt toimetas </w:t>
      </w:r>
      <w:r w:rsidR="00B27178">
        <w:rPr>
          <w:rFonts w:ascii="Times New Roman" w:eastAsia="Times New Roman" w:hAnsi="Times New Roman" w:cs="Times New Roman"/>
        </w:rPr>
        <w:t xml:space="preserve">eelnõu </w:t>
      </w:r>
      <w:r w:rsidR="00B65B3F" w:rsidRPr="00ED545B">
        <w:rPr>
          <w:rFonts w:ascii="Times New Roman" w:eastAsia="Times New Roman" w:hAnsi="Times New Roman" w:cs="Times New Roman"/>
        </w:rPr>
        <w:t>sama osakonna keeletoimetaja Heleri Piip</w:t>
      </w:r>
      <w:r w:rsidR="006E0B59" w:rsidRPr="00ED545B">
        <w:rPr>
          <w:rFonts w:ascii="Times New Roman" w:eastAsia="Times New Roman" w:hAnsi="Times New Roman" w:cs="Times New Roman"/>
        </w:rPr>
        <w:t xml:space="preserve"> (heleri.piip@fin.ee)</w:t>
      </w:r>
    </w:p>
    <w:p w14:paraId="236BD532" w14:textId="77777777" w:rsidR="00DB26BD" w:rsidRPr="00ED545B" w:rsidRDefault="00DB26BD" w:rsidP="00F41597">
      <w:pPr>
        <w:jc w:val="both"/>
        <w:rPr>
          <w:rFonts w:ascii="Times New Roman" w:eastAsia="Times New Roman" w:hAnsi="Times New Roman" w:cs="Times New Roman"/>
        </w:rPr>
      </w:pPr>
    </w:p>
    <w:p w14:paraId="2D04BA6D" w14:textId="7BF9BD9C" w:rsidR="00DB26BD" w:rsidRPr="00ED545B" w:rsidRDefault="00723BA7" w:rsidP="00F41597">
      <w:pPr>
        <w:jc w:val="both"/>
        <w:rPr>
          <w:rFonts w:ascii="Times New Roman" w:hAnsi="Times New Roman" w:cs="Times New Roman"/>
        </w:rPr>
      </w:pPr>
      <w:r>
        <w:rPr>
          <w:rFonts w:ascii="Times New Roman" w:hAnsi="Times New Roman" w:cs="Times New Roman"/>
        </w:rPr>
        <w:t xml:space="preserve">Maksukorralduse seaduse (edaspidi </w:t>
      </w:r>
      <w:r w:rsidR="00DB26BD" w:rsidRPr="00723BA7">
        <w:rPr>
          <w:rFonts w:ascii="Times New Roman" w:hAnsi="Times New Roman" w:cs="Times New Roman"/>
          <w:i/>
          <w:iCs/>
        </w:rPr>
        <w:t>MKS</w:t>
      </w:r>
      <w:r>
        <w:rPr>
          <w:rFonts w:ascii="Times New Roman" w:hAnsi="Times New Roman" w:cs="Times New Roman"/>
        </w:rPr>
        <w:t>)</w:t>
      </w:r>
      <w:r w:rsidR="00DB26BD" w:rsidRPr="00ED545B">
        <w:rPr>
          <w:rFonts w:ascii="Times New Roman" w:hAnsi="Times New Roman" w:cs="Times New Roman"/>
        </w:rPr>
        <w:t xml:space="preserve"> muudatused on ette valmistanud Rahandusministeeriumi maksu- ja tollipoliitika osakonna peaspetsialist Artur Lundalin (</w:t>
      </w:r>
      <w:hyperlink r:id="rId14" w:history="1">
        <w:r w:rsidR="00DB26BD" w:rsidRPr="00ED545B">
          <w:rPr>
            <w:rStyle w:val="Hperlink"/>
            <w:rFonts w:ascii="Times New Roman" w:hAnsi="Times New Roman" w:cs="Times New Roman"/>
          </w:rPr>
          <w:t>artur.lundalin@fin.ee</w:t>
        </w:r>
      </w:hyperlink>
      <w:r w:rsidR="00DB26BD" w:rsidRPr="00ED545B">
        <w:rPr>
          <w:rFonts w:ascii="Times New Roman" w:hAnsi="Times New Roman" w:cs="Times New Roman"/>
        </w:rPr>
        <w:t xml:space="preserve">) koostöös MTA juriidilise osakonna õigusloome valdkonna juristi Tanel </w:t>
      </w:r>
      <w:proofErr w:type="spellStart"/>
      <w:r w:rsidR="00DB26BD" w:rsidRPr="00ED545B">
        <w:rPr>
          <w:rFonts w:ascii="Times New Roman" w:hAnsi="Times New Roman" w:cs="Times New Roman"/>
        </w:rPr>
        <w:t>Ermeliga</w:t>
      </w:r>
      <w:proofErr w:type="spellEnd"/>
      <w:r w:rsidR="00DB26BD" w:rsidRPr="00ED545B">
        <w:rPr>
          <w:rFonts w:ascii="Times New Roman" w:hAnsi="Times New Roman" w:cs="Times New Roman"/>
        </w:rPr>
        <w:t xml:space="preserve"> (</w:t>
      </w:r>
      <w:hyperlink r:id="rId15" w:history="1">
        <w:r w:rsidR="00DB26BD" w:rsidRPr="00ED545B">
          <w:rPr>
            <w:rStyle w:val="Hperlink"/>
            <w:rFonts w:ascii="Times New Roman" w:hAnsi="Times New Roman" w:cs="Times New Roman"/>
          </w:rPr>
          <w:t>tanel.ermel@emta.ee</w:t>
        </w:r>
      </w:hyperlink>
      <w:r w:rsidR="00DB26BD" w:rsidRPr="00ED545B">
        <w:rPr>
          <w:rFonts w:ascii="Times New Roman" w:hAnsi="Times New Roman" w:cs="Times New Roman"/>
        </w:rPr>
        <w:t>).</w:t>
      </w:r>
    </w:p>
    <w:p w14:paraId="7BF9F8C9" w14:textId="3334274A" w:rsidR="008861F5" w:rsidRPr="00ED545B" w:rsidRDefault="008861F5" w:rsidP="00F41597">
      <w:pPr>
        <w:rPr>
          <w:rFonts w:ascii="Times New Roman" w:hAnsi="Times New Roman"/>
        </w:rPr>
      </w:pPr>
    </w:p>
    <w:p w14:paraId="2A0C779D" w14:textId="77777777" w:rsidR="00D37D94" w:rsidRPr="00ED545B" w:rsidRDefault="008861F5" w:rsidP="00F41597">
      <w:pPr>
        <w:rPr>
          <w:rFonts w:ascii="Times New Roman" w:hAnsi="Times New Roman"/>
        </w:rPr>
      </w:pPr>
      <w:r w:rsidRPr="00ED545B">
        <w:rPr>
          <w:rFonts w:ascii="Times New Roman" w:hAnsi="Times New Roman"/>
          <w:b/>
          <w:bCs/>
        </w:rPr>
        <w:t xml:space="preserve">1.3 </w:t>
      </w:r>
      <w:r w:rsidR="007E0DB0" w:rsidRPr="00ED545B">
        <w:rPr>
          <w:rFonts w:ascii="Times New Roman" w:hAnsi="Times New Roman"/>
          <w:b/>
          <w:bCs/>
        </w:rPr>
        <w:t>Märkused</w:t>
      </w:r>
      <w:r w:rsidRPr="00ED545B">
        <w:br/>
      </w:r>
    </w:p>
    <w:p w14:paraId="5DAA5744" w14:textId="170A564C" w:rsidR="00D37D94" w:rsidRPr="00ED545B" w:rsidRDefault="00A14906" w:rsidP="00F41597">
      <w:pPr>
        <w:jc w:val="both"/>
        <w:rPr>
          <w:rFonts w:ascii="Times New Roman" w:eastAsia="Times New Roman" w:hAnsi="Times New Roman" w:cs="Times New Roman"/>
        </w:rPr>
      </w:pPr>
      <w:r w:rsidRPr="00ED545B">
        <w:rPr>
          <w:rFonts w:ascii="Times New Roman" w:eastAsia="Times New Roman" w:hAnsi="Times New Roman" w:cs="Times New Roman"/>
        </w:rPr>
        <w:t>M</w:t>
      </w:r>
      <w:r w:rsidR="00DB6474" w:rsidRPr="00ED545B">
        <w:rPr>
          <w:rFonts w:ascii="Times New Roman" w:eastAsia="Times New Roman" w:hAnsi="Times New Roman" w:cs="Times New Roman"/>
        </w:rPr>
        <w:t>SMS</w:t>
      </w:r>
      <w:r w:rsidRPr="00ED545B">
        <w:rPr>
          <w:rFonts w:ascii="Times New Roman" w:eastAsia="Times New Roman" w:hAnsi="Times New Roman" w:cs="Times New Roman"/>
        </w:rPr>
        <w:t xml:space="preserve"> muutmine</w:t>
      </w:r>
      <w:r w:rsidR="2D651D9E" w:rsidRPr="00ED545B">
        <w:rPr>
          <w:rFonts w:ascii="Times New Roman" w:eastAsia="Times New Roman" w:hAnsi="Times New Roman" w:cs="Times New Roman"/>
        </w:rPr>
        <w:t xml:space="preserve"> on seotud 24. mail 2025. a Eesti Reformierakonna ja Erakonna Eesti 200 vahel sõlmitud koalitsioonileppega, mille punkti 304 kohaselt planeeritakse </w:t>
      </w:r>
      <w:r w:rsidR="03D444F0" w:rsidRPr="00ED545B">
        <w:rPr>
          <w:rFonts w:ascii="Times New Roman" w:eastAsia="Times New Roman" w:hAnsi="Times New Roman" w:cs="Times New Roman"/>
        </w:rPr>
        <w:t>juba alates</w:t>
      </w:r>
      <w:r w:rsidR="2D651D9E" w:rsidRPr="00ED545B">
        <w:rPr>
          <w:rFonts w:ascii="Times New Roman" w:eastAsia="Times New Roman" w:hAnsi="Times New Roman" w:cs="Times New Roman"/>
        </w:rPr>
        <w:t xml:space="preserve"> käesoleva</w:t>
      </w:r>
      <w:r w:rsidR="52F813B4" w:rsidRPr="00ED545B">
        <w:rPr>
          <w:rFonts w:ascii="Times New Roman" w:eastAsia="Times New Roman" w:hAnsi="Times New Roman" w:cs="Times New Roman"/>
        </w:rPr>
        <w:t>st</w:t>
      </w:r>
      <w:r w:rsidR="2D651D9E" w:rsidRPr="00ED545B">
        <w:rPr>
          <w:rFonts w:ascii="Times New Roman" w:eastAsia="Times New Roman" w:hAnsi="Times New Roman" w:cs="Times New Roman"/>
        </w:rPr>
        <w:t xml:space="preserve"> aasta</w:t>
      </w:r>
      <w:r w:rsidR="11A353B9" w:rsidRPr="00ED545B">
        <w:rPr>
          <w:rFonts w:ascii="Times New Roman" w:eastAsia="Times New Roman" w:hAnsi="Times New Roman" w:cs="Times New Roman"/>
        </w:rPr>
        <w:t>st</w:t>
      </w:r>
      <w:r w:rsidR="2D651D9E" w:rsidRPr="00ED545B">
        <w:rPr>
          <w:rFonts w:ascii="Times New Roman" w:eastAsia="Times New Roman" w:hAnsi="Times New Roman" w:cs="Times New Roman"/>
        </w:rPr>
        <w:t xml:space="preserve"> leevendada mootorsõidukimaksu koormust iga alaealise lapse kohta. Samuti ühtlustada M- ja N-</w:t>
      </w:r>
      <w:r w:rsidR="00A668C6" w:rsidRPr="00ED545B">
        <w:rPr>
          <w:rFonts w:ascii="Times New Roman" w:eastAsia="Times New Roman" w:hAnsi="Times New Roman" w:cs="Times New Roman"/>
        </w:rPr>
        <w:t>k</w:t>
      </w:r>
      <w:r w:rsidR="2D651D9E" w:rsidRPr="00ED545B">
        <w:rPr>
          <w:rFonts w:ascii="Times New Roman" w:eastAsia="Times New Roman" w:hAnsi="Times New Roman" w:cs="Times New Roman"/>
        </w:rPr>
        <w:t xml:space="preserve">ategooria autode ja väikebusside maksumäärasid, et </w:t>
      </w:r>
      <w:bookmarkStart w:id="1" w:name="_Hlk203572925"/>
      <w:r w:rsidR="2D651D9E" w:rsidRPr="00ED545B">
        <w:rPr>
          <w:rFonts w:ascii="Times New Roman" w:eastAsia="Times New Roman" w:hAnsi="Times New Roman" w:cs="Times New Roman"/>
        </w:rPr>
        <w:t>invasõidukite ja paljulapseliste perede</w:t>
      </w:r>
      <w:bookmarkEnd w:id="1"/>
      <w:r w:rsidR="2D651D9E" w:rsidRPr="00ED545B">
        <w:rPr>
          <w:rFonts w:ascii="Times New Roman" w:eastAsia="Times New Roman" w:hAnsi="Times New Roman" w:cs="Times New Roman"/>
        </w:rPr>
        <w:t xml:space="preserve"> väikebusside maksustamine ei sõltuks sellest, kumba kategooriasse need registreeritud on.</w:t>
      </w:r>
    </w:p>
    <w:p w14:paraId="2F380695" w14:textId="7FE1CE20" w:rsidR="00D37D94" w:rsidRPr="00ED545B" w:rsidRDefault="2D651D9E" w:rsidP="00F41597">
      <w:pPr>
        <w:jc w:val="both"/>
      </w:pPr>
      <w:r w:rsidRPr="00ED545B">
        <w:rPr>
          <w:rFonts w:ascii="Times New Roman" w:eastAsia="Times New Roman" w:hAnsi="Times New Roman" w:cs="Times New Roman"/>
        </w:rPr>
        <w:t xml:space="preserve"> </w:t>
      </w:r>
    </w:p>
    <w:p w14:paraId="5C2B2D8C" w14:textId="2062BF4A" w:rsidR="00D37D94" w:rsidRPr="00ED545B" w:rsidRDefault="2D651D9E" w:rsidP="00F41597">
      <w:pPr>
        <w:jc w:val="both"/>
        <w:rPr>
          <w:rFonts w:ascii="Times New Roman" w:eastAsia="Times New Roman" w:hAnsi="Times New Roman" w:cs="Times New Roman"/>
        </w:rPr>
      </w:pPr>
      <w:r w:rsidRPr="00ED545B">
        <w:rPr>
          <w:rFonts w:ascii="Times New Roman" w:eastAsia="Times New Roman" w:hAnsi="Times New Roman" w:cs="Times New Roman"/>
        </w:rPr>
        <w:t xml:space="preserve">Eelnõu ei ole seotud Euroopa Liidu õiguse rakendamisega.  </w:t>
      </w:r>
    </w:p>
    <w:p w14:paraId="0790B7AD" w14:textId="77777777" w:rsidR="004B28E3" w:rsidRPr="00ED545B" w:rsidRDefault="004B28E3" w:rsidP="00F41597">
      <w:pPr>
        <w:jc w:val="both"/>
        <w:rPr>
          <w:rFonts w:ascii="Times New Roman" w:eastAsia="Times New Roman" w:hAnsi="Times New Roman" w:cs="Times New Roman"/>
        </w:rPr>
      </w:pPr>
    </w:p>
    <w:p w14:paraId="027CC945" w14:textId="37FB1971" w:rsidR="004B28E3" w:rsidRPr="00ED545B" w:rsidRDefault="004B28E3" w:rsidP="00F41597">
      <w:pPr>
        <w:jc w:val="both"/>
      </w:pPr>
      <w:r w:rsidRPr="00ED545B">
        <w:rPr>
          <w:rFonts w:ascii="Times New Roman" w:eastAsia="Times New Roman" w:hAnsi="Times New Roman" w:cs="Times New Roman"/>
        </w:rPr>
        <w:t>Eelnõu ei ole seotud teiste menetluses olevate eelnõudega.</w:t>
      </w:r>
    </w:p>
    <w:p w14:paraId="0C8F6515" w14:textId="6E6B5969" w:rsidR="00D37D94" w:rsidRPr="00ED545B" w:rsidRDefault="00D37D94" w:rsidP="00F41597">
      <w:pPr>
        <w:jc w:val="both"/>
      </w:pPr>
    </w:p>
    <w:p w14:paraId="1F3404BE" w14:textId="0F1A4423" w:rsidR="00D37D94" w:rsidRPr="00ED545B" w:rsidRDefault="2D651D9E" w:rsidP="00F41597">
      <w:pPr>
        <w:jc w:val="both"/>
        <w:rPr>
          <w:rFonts w:ascii="Times New Roman" w:eastAsia="Times New Roman" w:hAnsi="Times New Roman" w:cs="Times New Roman"/>
        </w:rPr>
      </w:pPr>
      <w:r w:rsidRPr="00ED545B">
        <w:rPr>
          <w:rFonts w:ascii="Times New Roman" w:eastAsia="Times New Roman" w:hAnsi="Times New Roman" w:cs="Times New Roman"/>
        </w:rPr>
        <w:t>Eelnõu vastuvõtmiseks on vajalik Riigikogu poolthäälte enamus.</w:t>
      </w:r>
    </w:p>
    <w:p w14:paraId="430B7DF7" w14:textId="77777777" w:rsidR="00DB6474" w:rsidRPr="00ED545B" w:rsidRDefault="00DB6474" w:rsidP="00F41597">
      <w:pPr>
        <w:jc w:val="both"/>
        <w:rPr>
          <w:rFonts w:ascii="Times New Roman" w:eastAsia="Times New Roman" w:hAnsi="Times New Roman" w:cs="Times New Roman"/>
        </w:rPr>
      </w:pPr>
    </w:p>
    <w:p w14:paraId="1395C8C5" w14:textId="77777777" w:rsidR="00DB6474" w:rsidRPr="00ED545B" w:rsidRDefault="00DB6474" w:rsidP="00F41597">
      <w:pPr>
        <w:jc w:val="both"/>
        <w:rPr>
          <w:rFonts w:ascii="Times New Roman" w:hAnsi="Times New Roman" w:cs="Times New Roman"/>
        </w:rPr>
      </w:pPr>
      <w:r w:rsidRPr="00ED545B">
        <w:rPr>
          <w:rFonts w:ascii="Times New Roman" w:hAnsi="Times New Roman" w:cs="Times New Roman"/>
        </w:rPr>
        <w:t>Eelnõuga muudetakse:</w:t>
      </w:r>
    </w:p>
    <w:p w14:paraId="47B205D0" w14:textId="7BBA9389" w:rsidR="00DB6474" w:rsidRPr="00ED545B" w:rsidRDefault="00DB6474" w:rsidP="00F41597">
      <w:pPr>
        <w:pStyle w:val="Loendilik"/>
        <w:numPr>
          <w:ilvl w:val="0"/>
          <w:numId w:val="5"/>
        </w:numPr>
        <w:jc w:val="both"/>
        <w:rPr>
          <w:rFonts w:ascii="Times New Roman" w:hAnsi="Times New Roman" w:cs="Times New Roman"/>
        </w:rPr>
      </w:pPr>
      <w:r w:rsidRPr="00ED545B">
        <w:rPr>
          <w:rFonts w:ascii="Times New Roman" w:hAnsi="Times New Roman" w:cs="Times New Roman"/>
        </w:rPr>
        <w:t>maksukorralduse seadust redaktsioonis RT I, 19.12.2024, 4</w:t>
      </w:r>
      <w:r w:rsidR="00B27CD5" w:rsidRPr="00ED545B">
        <w:rPr>
          <w:rFonts w:ascii="Times New Roman" w:hAnsi="Times New Roman" w:cs="Times New Roman"/>
        </w:rPr>
        <w:t>;</w:t>
      </w:r>
    </w:p>
    <w:p w14:paraId="0012C7EE" w14:textId="644933C9" w:rsidR="00B27CD5" w:rsidRPr="00ED545B" w:rsidRDefault="00B27CD5" w:rsidP="00F41597">
      <w:pPr>
        <w:pStyle w:val="Loendilik"/>
        <w:numPr>
          <w:ilvl w:val="0"/>
          <w:numId w:val="5"/>
        </w:numPr>
        <w:jc w:val="both"/>
        <w:rPr>
          <w:rFonts w:ascii="Times New Roman" w:hAnsi="Times New Roman" w:cs="Times New Roman"/>
        </w:rPr>
      </w:pPr>
      <w:r w:rsidRPr="00ED545B">
        <w:rPr>
          <w:rFonts w:ascii="Times New Roman" w:hAnsi="Times New Roman" w:cs="Times New Roman"/>
        </w:rPr>
        <w:t xml:space="preserve">mootorsõidukimaksu seadust redaktsioonis </w:t>
      </w:r>
      <w:r w:rsidR="00105B32" w:rsidRPr="00ED545B">
        <w:rPr>
          <w:rFonts w:ascii="Times New Roman" w:hAnsi="Times New Roman" w:cs="Times New Roman"/>
        </w:rPr>
        <w:t>RT I, 31.12.2024, 17</w:t>
      </w:r>
      <w:r w:rsidR="0040244D" w:rsidRPr="00ED545B">
        <w:rPr>
          <w:rFonts w:ascii="Times New Roman" w:hAnsi="Times New Roman" w:cs="Times New Roman"/>
        </w:rPr>
        <w:t>.</w:t>
      </w:r>
    </w:p>
    <w:p w14:paraId="77C082E1" w14:textId="77777777" w:rsidR="006A2B48" w:rsidRPr="00ED545B" w:rsidRDefault="006A2B48" w:rsidP="00F41597">
      <w:pPr>
        <w:jc w:val="both"/>
        <w:rPr>
          <w:rFonts w:ascii="Times New Roman" w:hAnsi="Times New Roman"/>
        </w:rPr>
      </w:pPr>
    </w:p>
    <w:p w14:paraId="13B06743" w14:textId="77777777" w:rsidR="00D37D94" w:rsidRPr="00ED545B" w:rsidRDefault="00D37D94" w:rsidP="00F41597">
      <w:pPr>
        <w:jc w:val="both"/>
        <w:rPr>
          <w:rFonts w:ascii="Times New Roman" w:hAnsi="Times New Roman"/>
          <w:b/>
          <w:bCs/>
        </w:rPr>
      </w:pPr>
      <w:r w:rsidRPr="00ED545B">
        <w:rPr>
          <w:rFonts w:ascii="Times New Roman" w:hAnsi="Times New Roman"/>
          <w:b/>
          <w:bCs/>
        </w:rPr>
        <w:t>2. S</w:t>
      </w:r>
      <w:r w:rsidR="00B93A85" w:rsidRPr="00ED545B">
        <w:rPr>
          <w:rFonts w:ascii="Times New Roman" w:hAnsi="Times New Roman"/>
          <w:b/>
          <w:bCs/>
        </w:rPr>
        <w:t>eaduse eesmärk</w:t>
      </w:r>
    </w:p>
    <w:p w14:paraId="6124BC43" w14:textId="77777777" w:rsidR="00D37D94" w:rsidRPr="00ED545B" w:rsidRDefault="00D37D94" w:rsidP="00F41597">
      <w:pPr>
        <w:jc w:val="both"/>
        <w:rPr>
          <w:rFonts w:ascii="Times New Roman" w:hAnsi="Times New Roman"/>
        </w:rPr>
      </w:pPr>
    </w:p>
    <w:p w14:paraId="49F119A0" w14:textId="7B2651AA" w:rsidR="006A2B48" w:rsidRPr="00ED545B" w:rsidRDefault="00DE4F10" w:rsidP="00F41597">
      <w:pPr>
        <w:jc w:val="both"/>
        <w:rPr>
          <w:rFonts w:ascii="Times New Roman" w:hAnsi="Times New Roman"/>
        </w:rPr>
      </w:pPr>
      <w:r w:rsidRPr="00ED545B">
        <w:rPr>
          <w:rFonts w:ascii="Times New Roman" w:hAnsi="Times New Roman"/>
        </w:rPr>
        <w:t>MSMS muutmise eesmärk on</w:t>
      </w:r>
      <w:r w:rsidR="001179D0" w:rsidRPr="00ED545B">
        <w:rPr>
          <w:rFonts w:ascii="Times New Roman" w:hAnsi="Times New Roman"/>
        </w:rPr>
        <w:t xml:space="preserve"> kuni 18</w:t>
      </w:r>
      <w:r w:rsidR="00BE355B" w:rsidRPr="00ED545B">
        <w:rPr>
          <w:rFonts w:ascii="Times New Roman" w:hAnsi="Times New Roman"/>
        </w:rPr>
        <w:t>-</w:t>
      </w:r>
      <w:r w:rsidR="001179D0" w:rsidRPr="00ED545B">
        <w:rPr>
          <w:rFonts w:ascii="Times New Roman" w:hAnsi="Times New Roman"/>
        </w:rPr>
        <w:t>aastaste (kaasa arvatud) laste vanemate mootorsõidukimaksu kohustus</w:t>
      </w:r>
      <w:r w:rsidR="005166FC">
        <w:rPr>
          <w:rFonts w:ascii="Times New Roman" w:hAnsi="Times New Roman"/>
        </w:rPr>
        <w:t>e</w:t>
      </w:r>
      <w:r w:rsidR="001179D0" w:rsidRPr="00ED545B">
        <w:rPr>
          <w:rFonts w:ascii="Times New Roman" w:hAnsi="Times New Roman"/>
        </w:rPr>
        <w:t xml:space="preserve"> </w:t>
      </w:r>
      <w:r w:rsidR="005166FC" w:rsidRPr="00ED545B">
        <w:rPr>
          <w:rFonts w:ascii="Times New Roman" w:hAnsi="Times New Roman"/>
        </w:rPr>
        <w:t>vähenda</w:t>
      </w:r>
      <w:r w:rsidR="005166FC">
        <w:rPr>
          <w:rFonts w:ascii="Times New Roman" w:hAnsi="Times New Roman"/>
        </w:rPr>
        <w:t>mine</w:t>
      </w:r>
      <w:r w:rsidR="005166FC" w:rsidRPr="00ED545B">
        <w:rPr>
          <w:rFonts w:ascii="Times New Roman" w:hAnsi="Times New Roman"/>
        </w:rPr>
        <w:t xml:space="preserve"> </w:t>
      </w:r>
      <w:r w:rsidR="001179D0" w:rsidRPr="00ED545B">
        <w:rPr>
          <w:rFonts w:ascii="Times New Roman" w:hAnsi="Times New Roman"/>
        </w:rPr>
        <w:t>kuni 100 euro</w:t>
      </w:r>
      <w:r w:rsidR="00BE355B" w:rsidRPr="00ED545B">
        <w:rPr>
          <w:rFonts w:ascii="Times New Roman" w:hAnsi="Times New Roman"/>
        </w:rPr>
        <w:t xml:space="preserve"> võrra</w:t>
      </w:r>
      <w:r w:rsidR="001179D0" w:rsidRPr="00ED545B">
        <w:rPr>
          <w:rFonts w:ascii="Times New Roman" w:hAnsi="Times New Roman"/>
        </w:rPr>
        <w:t xml:space="preserve"> iga lapse kohta. </w:t>
      </w:r>
    </w:p>
    <w:p w14:paraId="2A4B6113" w14:textId="77777777" w:rsidR="00842B4B" w:rsidRPr="00ED545B" w:rsidRDefault="00842B4B" w:rsidP="00F41597">
      <w:pPr>
        <w:jc w:val="both"/>
        <w:rPr>
          <w:rFonts w:ascii="Times New Roman" w:hAnsi="Times New Roman"/>
        </w:rPr>
      </w:pPr>
    </w:p>
    <w:p w14:paraId="003B827A" w14:textId="20189392" w:rsidR="0046078E" w:rsidRPr="00ED545B" w:rsidRDefault="0046078E" w:rsidP="00F41597">
      <w:pPr>
        <w:jc w:val="both"/>
        <w:rPr>
          <w:rFonts w:ascii="Times New Roman" w:hAnsi="Times New Roman"/>
        </w:rPr>
      </w:pPr>
      <w:r w:rsidRPr="00ED545B">
        <w:rPr>
          <w:rFonts w:ascii="Times New Roman" w:hAnsi="Times New Roman"/>
        </w:rPr>
        <w:t>Maksuvähendus on suunatud lastega peredele</w:t>
      </w:r>
      <w:r w:rsidR="00C10A46" w:rsidRPr="00ED545B">
        <w:rPr>
          <w:rFonts w:ascii="Times New Roman" w:hAnsi="Times New Roman"/>
        </w:rPr>
        <w:t xml:space="preserve"> ja toetab nende liikumisvõimalusi ning üldist hakkamasaamist</w:t>
      </w:r>
      <w:r w:rsidR="00E448ED" w:rsidRPr="00ED545B">
        <w:rPr>
          <w:rFonts w:ascii="Times New Roman" w:hAnsi="Times New Roman"/>
        </w:rPr>
        <w:t>. Üldi</w:t>
      </w:r>
      <w:r w:rsidR="00866375" w:rsidRPr="00ED545B">
        <w:rPr>
          <w:rFonts w:ascii="Times New Roman" w:hAnsi="Times New Roman"/>
        </w:rPr>
        <w:t>ne</w:t>
      </w:r>
      <w:r w:rsidR="00E448ED" w:rsidRPr="00ED545B">
        <w:rPr>
          <w:rFonts w:ascii="Times New Roman" w:hAnsi="Times New Roman"/>
        </w:rPr>
        <w:t xml:space="preserve"> </w:t>
      </w:r>
      <w:r w:rsidR="004C5FAD" w:rsidRPr="00ED545B">
        <w:rPr>
          <w:rFonts w:ascii="Times New Roman" w:hAnsi="Times New Roman"/>
        </w:rPr>
        <w:t xml:space="preserve">teatud tingimustel </w:t>
      </w:r>
      <w:r w:rsidR="00E448ED" w:rsidRPr="00ED545B">
        <w:rPr>
          <w:rFonts w:ascii="Times New Roman" w:hAnsi="Times New Roman"/>
        </w:rPr>
        <w:t>maksu vähendami</w:t>
      </w:r>
      <w:r w:rsidR="00866375" w:rsidRPr="00ED545B">
        <w:rPr>
          <w:rFonts w:ascii="Times New Roman" w:hAnsi="Times New Roman"/>
        </w:rPr>
        <w:t>ne</w:t>
      </w:r>
      <w:r w:rsidR="00E448ED" w:rsidRPr="00ED545B">
        <w:rPr>
          <w:rFonts w:ascii="Times New Roman" w:hAnsi="Times New Roman"/>
        </w:rPr>
        <w:t xml:space="preserve"> registriandmete põ</w:t>
      </w:r>
      <w:r w:rsidR="00EF0501" w:rsidRPr="00ED545B">
        <w:rPr>
          <w:rFonts w:ascii="Times New Roman" w:hAnsi="Times New Roman"/>
        </w:rPr>
        <w:t>hjal on läbipaistvam ja lihtsam hallata</w:t>
      </w:r>
      <w:r w:rsidR="00866375" w:rsidRPr="00ED545B">
        <w:rPr>
          <w:rFonts w:ascii="Times New Roman" w:hAnsi="Times New Roman"/>
        </w:rPr>
        <w:t>, kui toetuste tõstmine. Ma</w:t>
      </w:r>
      <w:r w:rsidR="004C5FAD" w:rsidRPr="00ED545B">
        <w:rPr>
          <w:rFonts w:ascii="Times New Roman" w:hAnsi="Times New Roman"/>
        </w:rPr>
        <w:t xml:space="preserve">ksuvähenduse eesmärk on konkreetselt automaksust tuleneva mõju leevendamine. </w:t>
      </w:r>
    </w:p>
    <w:p w14:paraId="25218C55" w14:textId="77777777" w:rsidR="006A2B48" w:rsidRPr="00ED545B" w:rsidRDefault="006A2B48" w:rsidP="00F41597">
      <w:pPr>
        <w:jc w:val="both"/>
        <w:rPr>
          <w:rFonts w:ascii="Times New Roman" w:hAnsi="Times New Roman"/>
        </w:rPr>
      </w:pPr>
    </w:p>
    <w:p w14:paraId="306D93D1" w14:textId="1AF47FAA" w:rsidR="001179D0" w:rsidRPr="00ED545B" w:rsidRDefault="00EF56E4" w:rsidP="00F41597">
      <w:pPr>
        <w:jc w:val="both"/>
        <w:rPr>
          <w:rFonts w:ascii="Times New Roman" w:hAnsi="Times New Roman"/>
        </w:rPr>
      </w:pPr>
      <w:r w:rsidRPr="00ED545B">
        <w:rPr>
          <w:rFonts w:ascii="Times New Roman" w:hAnsi="Times New Roman"/>
        </w:rPr>
        <w:t xml:space="preserve">M-kategooria </w:t>
      </w:r>
      <w:r w:rsidR="001179D0" w:rsidRPr="00ED545B">
        <w:rPr>
          <w:rFonts w:ascii="Times New Roman" w:hAnsi="Times New Roman"/>
        </w:rPr>
        <w:t>7+-</w:t>
      </w:r>
      <w:r w:rsidR="00BE355B" w:rsidRPr="00ED545B">
        <w:rPr>
          <w:rFonts w:ascii="Times New Roman" w:hAnsi="Times New Roman"/>
        </w:rPr>
        <w:t>istme</w:t>
      </w:r>
      <w:r w:rsidR="001179D0" w:rsidRPr="00ED545B">
        <w:rPr>
          <w:rFonts w:ascii="Times New Roman" w:hAnsi="Times New Roman"/>
        </w:rPr>
        <w:t>kohaliste sõidukite</w:t>
      </w:r>
      <w:r w:rsidRPr="00ED545B">
        <w:rPr>
          <w:rFonts w:ascii="Times New Roman" w:hAnsi="Times New Roman"/>
        </w:rPr>
        <w:t xml:space="preserve"> e nn väikebusside maksu</w:t>
      </w:r>
      <w:r w:rsidR="00187553" w:rsidRPr="00ED545B">
        <w:rPr>
          <w:rFonts w:ascii="Times New Roman" w:hAnsi="Times New Roman"/>
        </w:rPr>
        <w:t>koormus on M-kategooria üldisest maksukohustusest kõrgem</w:t>
      </w:r>
      <w:r w:rsidR="002B6835" w:rsidRPr="00ED545B">
        <w:rPr>
          <w:rFonts w:ascii="Times New Roman" w:hAnsi="Times New Roman"/>
        </w:rPr>
        <w:t xml:space="preserve"> ning </w:t>
      </w:r>
      <w:commentRangeStart w:id="2"/>
      <w:r w:rsidR="002B6835" w:rsidRPr="00ED545B">
        <w:rPr>
          <w:rFonts w:ascii="Times New Roman" w:hAnsi="Times New Roman"/>
        </w:rPr>
        <w:t>poliitilise valiku tulemusel on otsustatud, et nende määra peaks</w:t>
      </w:r>
      <w:r w:rsidR="007D240F" w:rsidRPr="00ED545B">
        <w:rPr>
          <w:rFonts w:ascii="Times New Roman" w:hAnsi="Times New Roman"/>
        </w:rPr>
        <w:t xml:space="preserve"> rohkem</w:t>
      </w:r>
      <w:r w:rsidR="002B6835" w:rsidRPr="00ED545B">
        <w:rPr>
          <w:rFonts w:ascii="Times New Roman" w:hAnsi="Times New Roman"/>
        </w:rPr>
        <w:t xml:space="preserve"> ühtlustama selle kategooria keskmiste määradega</w:t>
      </w:r>
      <w:commentRangeEnd w:id="2"/>
      <w:r w:rsidR="00DE1978">
        <w:rPr>
          <w:rStyle w:val="Kommentaariviide"/>
        </w:rPr>
        <w:commentReference w:id="2"/>
      </w:r>
      <w:r w:rsidR="002B6835" w:rsidRPr="00ED545B">
        <w:rPr>
          <w:rFonts w:ascii="Times New Roman" w:hAnsi="Times New Roman"/>
        </w:rPr>
        <w:t>.</w:t>
      </w:r>
      <w:r w:rsidR="007D240F" w:rsidRPr="00ED545B">
        <w:rPr>
          <w:rFonts w:ascii="Times New Roman" w:hAnsi="Times New Roman"/>
        </w:rPr>
        <w:t xml:space="preserve"> </w:t>
      </w:r>
      <w:r w:rsidR="00333B42" w:rsidRPr="00ED545B">
        <w:rPr>
          <w:rFonts w:ascii="Times New Roman" w:hAnsi="Times New Roman"/>
        </w:rPr>
        <w:t>Eesmärgi saavutamise õiguslik lahendus o</w:t>
      </w:r>
      <w:r w:rsidR="00B76E98" w:rsidRPr="00ED545B">
        <w:rPr>
          <w:rFonts w:ascii="Times New Roman" w:hAnsi="Times New Roman"/>
        </w:rPr>
        <w:t>n analoogselt elamu-kategooria sõidukitele maksustada</w:t>
      </w:r>
      <w:r w:rsidR="008B7F30" w:rsidRPr="00ED545B">
        <w:rPr>
          <w:rFonts w:ascii="Times New Roman" w:hAnsi="Times New Roman"/>
        </w:rPr>
        <w:t xml:space="preserve"> M-kategooria väikebussid </w:t>
      </w:r>
      <w:r w:rsidR="001179D0" w:rsidRPr="00ED545B">
        <w:rPr>
          <w:rFonts w:ascii="Times New Roman" w:hAnsi="Times New Roman"/>
        </w:rPr>
        <w:t>N-kategooria maksumääraga</w:t>
      </w:r>
      <w:r w:rsidR="008B7F30" w:rsidRPr="00ED545B">
        <w:rPr>
          <w:rFonts w:ascii="Times New Roman" w:hAnsi="Times New Roman"/>
        </w:rPr>
        <w:t>. See</w:t>
      </w:r>
      <w:r w:rsidR="001179D0" w:rsidRPr="00ED545B">
        <w:rPr>
          <w:rFonts w:ascii="Times New Roman" w:hAnsi="Times New Roman"/>
        </w:rPr>
        <w:t xml:space="preserve"> vähenda</w:t>
      </w:r>
      <w:r w:rsidR="008B7F30" w:rsidRPr="00ED545B">
        <w:rPr>
          <w:rFonts w:ascii="Times New Roman" w:hAnsi="Times New Roman"/>
        </w:rPr>
        <w:t>b</w:t>
      </w:r>
      <w:r w:rsidR="001179D0" w:rsidRPr="00ED545B">
        <w:rPr>
          <w:rFonts w:ascii="Times New Roman" w:hAnsi="Times New Roman"/>
        </w:rPr>
        <w:t xml:space="preserve"> oluliselt M-kategooriasse registreeritud </w:t>
      </w:r>
      <w:r w:rsidR="00BE355B" w:rsidRPr="00ED545B">
        <w:rPr>
          <w:rFonts w:ascii="Times New Roman" w:hAnsi="Times New Roman"/>
        </w:rPr>
        <w:t>väikebusside maksumäära</w:t>
      </w:r>
      <w:r w:rsidR="00305DE2" w:rsidRPr="00ED545B">
        <w:rPr>
          <w:rFonts w:ascii="Times New Roman" w:hAnsi="Times New Roman"/>
        </w:rPr>
        <w:t xml:space="preserve">, sest </w:t>
      </w:r>
      <w:r w:rsidR="00F626EB" w:rsidRPr="00ED545B">
        <w:rPr>
          <w:rFonts w:ascii="Times New Roman" w:hAnsi="Times New Roman"/>
        </w:rPr>
        <w:t xml:space="preserve">määr koosneb kolme komponendi asemel kahest. </w:t>
      </w:r>
    </w:p>
    <w:p w14:paraId="078684D1" w14:textId="77777777" w:rsidR="001179D0" w:rsidRPr="00ED545B" w:rsidRDefault="001179D0" w:rsidP="00F41597">
      <w:pPr>
        <w:jc w:val="both"/>
        <w:rPr>
          <w:rFonts w:ascii="Times New Roman" w:hAnsi="Times New Roman"/>
        </w:rPr>
      </w:pPr>
    </w:p>
    <w:p w14:paraId="5226BED5" w14:textId="5F4D83E3" w:rsidR="00DE4F10" w:rsidRPr="00ED545B" w:rsidRDefault="001179D0" w:rsidP="00D53143">
      <w:pPr>
        <w:jc w:val="both"/>
        <w:rPr>
          <w:rFonts w:ascii="Times New Roman" w:hAnsi="Times New Roman" w:cs="Times New Roman"/>
        </w:rPr>
      </w:pPr>
      <w:r w:rsidRPr="00ED545B">
        <w:rPr>
          <w:rFonts w:ascii="Times New Roman" w:hAnsi="Times New Roman"/>
        </w:rPr>
        <w:t>Samuti täpsustatakse mootorsõidukimaksu arvutamise aluseks olevate andmete arvesse võtmise päeva</w:t>
      </w:r>
      <w:r w:rsidR="00BE355B" w:rsidRPr="00ED545B">
        <w:rPr>
          <w:rFonts w:ascii="Times New Roman" w:hAnsi="Times New Roman"/>
        </w:rPr>
        <w:t xml:space="preserve"> ning </w:t>
      </w:r>
      <w:bookmarkStart w:id="3" w:name="_Hlk203568253"/>
      <w:r w:rsidR="00DE4F10" w:rsidRPr="00ED545B">
        <w:rPr>
          <w:rFonts w:ascii="Times New Roman" w:hAnsi="Times New Roman" w:cs="Times New Roman"/>
        </w:rPr>
        <w:t>MKS</w:t>
      </w:r>
      <w:r w:rsidR="00BE355B" w:rsidRPr="00ED545B">
        <w:rPr>
          <w:rFonts w:ascii="Times New Roman" w:hAnsi="Times New Roman" w:cs="Times New Roman"/>
        </w:rPr>
        <w:t>-i</w:t>
      </w:r>
      <w:r w:rsidR="00DE4F10" w:rsidRPr="00ED545B">
        <w:rPr>
          <w:rFonts w:ascii="Times New Roman" w:hAnsi="Times New Roman" w:cs="Times New Roman"/>
        </w:rPr>
        <w:t xml:space="preserve"> muudatuse eesmärk on tagada elektrooniliste teadete tõrgeteta ja turvaline edastamine maksukohustuslastele, samuti infosüsteemide efektiivne haldamine, säilitades samal ajal maksusaladuse kaitse. Eesmärgi saavutamise õiguslik lahendus on lisada MKS §-i 26 uus lõige, mis annab </w:t>
      </w:r>
      <w:proofErr w:type="spellStart"/>
      <w:r w:rsidR="00DE4F10" w:rsidRPr="00ED545B">
        <w:rPr>
          <w:rFonts w:ascii="Times New Roman" w:hAnsi="Times New Roman" w:cs="Times New Roman"/>
        </w:rPr>
        <w:t>RIA-le</w:t>
      </w:r>
      <w:proofErr w:type="spellEnd"/>
      <w:r w:rsidR="00DE4F10" w:rsidRPr="00ED545B">
        <w:rPr>
          <w:rStyle w:val="Allmrkuseviide"/>
          <w:rFonts w:ascii="Times New Roman" w:hAnsi="Times New Roman" w:cs="Times New Roman"/>
        </w:rPr>
        <w:footnoteReference w:id="1"/>
      </w:r>
      <w:r w:rsidR="00DE4F10" w:rsidRPr="00ED545B">
        <w:rPr>
          <w:rFonts w:ascii="Times New Roman" w:hAnsi="Times New Roman" w:cs="Times New Roman"/>
        </w:rPr>
        <w:t xml:space="preserve"> selgesõnalise juurdepääsu maksusaladusele vajalikus ulatuses. See on halduslikult otstarbekas, kuna koondab infosüsteemide haldamise ühte asutusse, parandades süsteemide efektiivsust ja turvalisust. </w:t>
      </w:r>
    </w:p>
    <w:bookmarkEnd w:id="3"/>
    <w:p w14:paraId="04BCF9E6" w14:textId="62A38322" w:rsidR="00D37D94" w:rsidRPr="00ED545B" w:rsidRDefault="00D37D94" w:rsidP="00D53143">
      <w:pPr>
        <w:jc w:val="both"/>
        <w:rPr>
          <w:rFonts w:ascii="Times New Roman" w:hAnsi="Times New Roman"/>
        </w:rPr>
      </w:pPr>
    </w:p>
    <w:p w14:paraId="3ED40C46" w14:textId="4C1C4E58" w:rsidR="00E62960" w:rsidRPr="00ED545B" w:rsidRDefault="00E62960" w:rsidP="00D53143">
      <w:pPr>
        <w:jc w:val="both"/>
        <w:rPr>
          <w:rFonts w:ascii="Times New Roman" w:hAnsi="Times New Roman"/>
        </w:rPr>
      </w:pPr>
      <w:r w:rsidRPr="00ED545B">
        <w:rPr>
          <w:rFonts w:ascii="Times New Roman" w:hAnsi="Times New Roman"/>
        </w:rPr>
        <w:t xml:space="preserve">Eelnõule ei ole koostatud väljatöötamiskavatsust. </w:t>
      </w:r>
      <w:r w:rsidR="00E9433F" w:rsidRPr="00ED545B">
        <w:rPr>
          <w:rFonts w:ascii="Times New Roman" w:hAnsi="Times New Roman"/>
        </w:rPr>
        <w:t xml:space="preserve">Vastavalt </w:t>
      </w:r>
      <w:r w:rsidR="00E45CEF" w:rsidRPr="00ED545B">
        <w:rPr>
          <w:rFonts w:ascii="Times New Roman" w:hAnsi="Times New Roman"/>
        </w:rPr>
        <w:t>hea õigusloome ja normitehnika eeskirja § 1 lõi</w:t>
      </w:r>
      <w:r w:rsidR="001B744B" w:rsidRPr="00ED545B">
        <w:rPr>
          <w:rFonts w:ascii="Times New Roman" w:hAnsi="Times New Roman"/>
        </w:rPr>
        <w:t>k</w:t>
      </w:r>
      <w:r w:rsidR="00E45CEF" w:rsidRPr="00ED545B">
        <w:rPr>
          <w:rFonts w:ascii="Times New Roman" w:hAnsi="Times New Roman"/>
        </w:rPr>
        <w:t>e 2 punktile 1 ei ole seaduseelnõu väljatöötamiskavatsus nõutav, kui eelnõu menetlus on põhjendatult kiireloomuline</w:t>
      </w:r>
      <w:r w:rsidR="00A71D2F" w:rsidRPr="00ED545B">
        <w:rPr>
          <w:rFonts w:ascii="Times New Roman" w:hAnsi="Times New Roman"/>
        </w:rPr>
        <w:t xml:space="preserve">. Käesolev eelnõu on kiireloomuline, sest laste eest soovitakse mootorsõidukimaksu leevendust anda juba </w:t>
      </w:r>
      <w:r w:rsidR="001B744B" w:rsidRPr="00ED545B">
        <w:rPr>
          <w:rFonts w:ascii="Times New Roman" w:hAnsi="Times New Roman"/>
        </w:rPr>
        <w:t>mootorsõiduki</w:t>
      </w:r>
      <w:r w:rsidR="00A71D2F" w:rsidRPr="00ED545B">
        <w:rPr>
          <w:rFonts w:ascii="Times New Roman" w:hAnsi="Times New Roman"/>
        </w:rPr>
        <w:t xml:space="preserve">maksu esimesel </w:t>
      </w:r>
      <w:r w:rsidR="00CF7D85" w:rsidRPr="00ED545B">
        <w:rPr>
          <w:rFonts w:ascii="Times New Roman" w:hAnsi="Times New Roman"/>
        </w:rPr>
        <w:t>rakendu</w:t>
      </w:r>
      <w:r w:rsidR="00A71D2F" w:rsidRPr="00ED545B">
        <w:rPr>
          <w:rFonts w:ascii="Times New Roman" w:hAnsi="Times New Roman"/>
        </w:rPr>
        <w:t xml:space="preserve">saastal (so 2025. a). </w:t>
      </w:r>
      <w:r w:rsidR="0037668E" w:rsidRPr="00ED545B">
        <w:rPr>
          <w:rFonts w:ascii="Times New Roman" w:hAnsi="Times New Roman"/>
        </w:rPr>
        <w:t xml:space="preserve">Eelnõu kiire ja üldises korras jõustumine on äärmiselt vajalik, et maksuhaldur jõuaks </w:t>
      </w:r>
      <w:r w:rsidR="00D53143" w:rsidRPr="00ED545B">
        <w:rPr>
          <w:rFonts w:ascii="Times New Roman" w:hAnsi="Times New Roman"/>
        </w:rPr>
        <w:t xml:space="preserve">veel enne aasta lõppu kõigi õigustatud isikute maksuteated </w:t>
      </w:r>
      <w:r w:rsidR="00CF7D85" w:rsidRPr="00ED545B">
        <w:rPr>
          <w:rFonts w:ascii="Times New Roman" w:hAnsi="Times New Roman"/>
        </w:rPr>
        <w:t xml:space="preserve">üle vaadata. Samuti on isikute jaoks tegemist positiivse muudatusega, mis ei </w:t>
      </w:r>
      <w:r w:rsidR="00B15352" w:rsidRPr="00ED545B">
        <w:rPr>
          <w:rFonts w:ascii="Times New Roman" w:hAnsi="Times New Roman"/>
        </w:rPr>
        <w:t>sea</w:t>
      </w:r>
      <w:r w:rsidR="00CF7D85" w:rsidRPr="00ED545B">
        <w:rPr>
          <w:rFonts w:ascii="Times New Roman" w:hAnsi="Times New Roman"/>
        </w:rPr>
        <w:t xml:space="preserve"> neile lisakohustusi. </w:t>
      </w:r>
    </w:p>
    <w:p w14:paraId="3B8815C3" w14:textId="77777777" w:rsidR="00E62960" w:rsidRPr="00ED545B" w:rsidRDefault="00E62960" w:rsidP="00D53143">
      <w:pPr>
        <w:jc w:val="both"/>
        <w:rPr>
          <w:rFonts w:ascii="Times New Roman" w:hAnsi="Times New Roman"/>
        </w:rPr>
      </w:pPr>
    </w:p>
    <w:p w14:paraId="0BB168E9" w14:textId="2CE7ED89" w:rsidR="2A0B9A40" w:rsidRPr="00ED545B" w:rsidRDefault="00D37D94" w:rsidP="00D53143">
      <w:pPr>
        <w:jc w:val="both"/>
        <w:rPr>
          <w:rFonts w:ascii="Times New Roman" w:hAnsi="Times New Roman"/>
          <w:b/>
          <w:bCs/>
        </w:rPr>
      </w:pPr>
      <w:r w:rsidRPr="00ED545B">
        <w:rPr>
          <w:rFonts w:ascii="Times New Roman" w:hAnsi="Times New Roman"/>
          <w:b/>
          <w:bCs/>
        </w:rPr>
        <w:t>3. E</w:t>
      </w:r>
      <w:r w:rsidR="00B93A85" w:rsidRPr="00ED545B">
        <w:rPr>
          <w:rFonts w:ascii="Times New Roman" w:hAnsi="Times New Roman"/>
          <w:b/>
          <w:bCs/>
        </w:rPr>
        <w:t>elnõu sisu</w:t>
      </w:r>
    </w:p>
    <w:p w14:paraId="290B5C59" w14:textId="77777777" w:rsidR="0040244D" w:rsidRPr="00ED545B" w:rsidRDefault="0040244D" w:rsidP="00F41597">
      <w:pPr>
        <w:jc w:val="both"/>
        <w:rPr>
          <w:rFonts w:ascii="Times New Roman" w:eastAsia="Aptos" w:hAnsi="Times New Roman" w:cs="Times New Roman"/>
          <w:kern w:val="2"/>
          <w14:ligatures w14:val="standardContextual"/>
        </w:rPr>
      </w:pPr>
    </w:p>
    <w:p w14:paraId="7DBF48DB" w14:textId="38C259F2" w:rsidR="006F18DF" w:rsidRPr="00ED545B" w:rsidRDefault="006F18DF" w:rsidP="006F18DF">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b/>
          <w:bCs/>
          <w:kern w:val="2"/>
          <w14:ligatures w14:val="standardContextual"/>
        </w:rPr>
        <w:t>MSMS-i täiendatakse §-ga 4</w:t>
      </w:r>
      <w:r w:rsidRPr="00ED545B">
        <w:rPr>
          <w:rFonts w:ascii="Times New Roman" w:eastAsia="Aptos" w:hAnsi="Times New Roman" w:cs="Times New Roman"/>
          <w:b/>
          <w:bCs/>
          <w:kern w:val="2"/>
          <w:vertAlign w:val="superscript"/>
          <w14:ligatures w14:val="standardContextual"/>
        </w:rPr>
        <w:t>1</w:t>
      </w:r>
      <w:r w:rsidRPr="00ED545B">
        <w:rPr>
          <w:rFonts w:ascii="Times New Roman" w:eastAsia="Aptos" w:hAnsi="Times New Roman" w:cs="Times New Roman"/>
          <w:kern w:val="2"/>
          <w14:ligatures w14:val="standardContextual"/>
        </w:rPr>
        <w:t xml:space="preserve"> </w:t>
      </w:r>
      <w:r w:rsidR="009E2325" w:rsidRPr="00ED545B">
        <w:rPr>
          <w:rFonts w:ascii="Times New Roman" w:eastAsia="Aptos" w:hAnsi="Times New Roman" w:cs="Times New Roman"/>
          <w:kern w:val="2"/>
          <w14:ligatures w14:val="standardContextual"/>
        </w:rPr>
        <w:t xml:space="preserve">(eelnõu </w:t>
      </w:r>
      <w:r w:rsidR="00FF1493" w:rsidRPr="00ED545B">
        <w:rPr>
          <w:rFonts w:ascii="Times New Roman" w:eastAsia="Aptos" w:hAnsi="Times New Roman" w:cs="Times New Roman"/>
          <w:kern w:val="2"/>
          <w14:ligatures w14:val="standardContextual"/>
        </w:rPr>
        <w:t xml:space="preserve">§ 1 punkt 1) </w:t>
      </w:r>
      <w:r w:rsidRPr="00ED545B">
        <w:rPr>
          <w:rFonts w:ascii="Times New Roman" w:eastAsia="Aptos" w:hAnsi="Times New Roman" w:cs="Times New Roman"/>
          <w:kern w:val="2"/>
          <w14:ligatures w14:val="standardContextual"/>
        </w:rPr>
        <w:t>ja sätestatakse, et mootorsõidukimaksu teade on haldusakt, millele rakendatakse MKS-</w:t>
      </w:r>
      <w:proofErr w:type="spellStart"/>
      <w:r w:rsidRPr="00ED545B">
        <w:rPr>
          <w:rFonts w:ascii="Times New Roman" w:eastAsia="Aptos" w:hAnsi="Times New Roman" w:cs="Times New Roman"/>
          <w:kern w:val="2"/>
          <w14:ligatures w14:val="standardContextual"/>
        </w:rPr>
        <w:t>is</w:t>
      </w:r>
      <w:proofErr w:type="spellEnd"/>
      <w:r w:rsidRPr="00ED545B">
        <w:rPr>
          <w:rFonts w:ascii="Times New Roman" w:eastAsia="Aptos" w:hAnsi="Times New Roman" w:cs="Times New Roman"/>
          <w:kern w:val="2"/>
          <w14:ligatures w14:val="standardContextual"/>
        </w:rPr>
        <w:t xml:space="preserve"> maksuotsuse kohta sätestatut.</w:t>
      </w:r>
    </w:p>
    <w:p w14:paraId="60C44B03" w14:textId="77777777" w:rsidR="006F18DF" w:rsidRPr="00ED545B" w:rsidRDefault="006F18DF" w:rsidP="006F18DF">
      <w:pPr>
        <w:jc w:val="both"/>
        <w:rPr>
          <w:rFonts w:ascii="Times New Roman" w:eastAsia="Aptos" w:hAnsi="Times New Roman" w:cs="Times New Roman"/>
          <w:kern w:val="2"/>
          <w14:ligatures w14:val="standardContextual"/>
        </w:rPr>
      </w:pPr>
    </w:p>
    <w:p w14:paraId="2E5AF27F" w14:textId="5A53CF16" w:rsidR="006F18DF" w:rsidRPr="00ED545B" w:rsidRDefault="006F18DF" w:rsidP="006F18DF">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MKS reguleerib maksuteadetest eelkõige deklaratsiooni alusel tasumisele kuuluva maksusumma kohta esitatava</w:t>
      </w:r>
      <w:r w:rsidR="007411EB" w:rsidRPr="00ED545B">
        <w:rPr>
          <w:rFonts w:ascii="Times New Roman" w:eastAsia="Aptos" w:hAnsi="Times New Roman" w:cs="Times New Roman"/>
          <w:kern w:val="2"/>
          <w14:ligatures w14:val="standardContextual"/>
        </w:rPr>
        <w:t>t</w:t>
      </w:r>
      <w:r w:rsidRPr="00ED545B">
        <w:rPr>
          <w:rFonts w:ascii="Times New Roman" w:eastAsia="Aptos" w:hAnsi="Times New Roman" w:cs="Times New Roman"/>
          <w:kern w:val="2"/>
          <w14:ligatures w14:val="standardContextual"/>
        </w:rPr>
        <w:t xml:space="preserve"> maksuteadet (MKS § 88 l</w:t>
      </w:r>
      <w:r w:rsidR="008A6890">
        <w:rPr>
          <w:rFonts w:ascii="Times New Roman" w:eastAsia="Aptos" w:hAnsi="Times New Roman" w:cs="Times New Roman"/>
          <w:kern w:val="2"/>
          <w14:ligatures w14:val="standardContextual"/>
        </w:rPr>
        <w:t>õige</w:t>
      </w:r>
      <w:r w:rsidRPr="00ED545B">
        <w:rPr>
          <w:rFonts w:ascii="Times New Roman" w:eastAsia="Aptos" w:hAnsi="Times New Roman" w:cs="Times New Roman"/>
          <w:kern w:val="2"/>
          <w14:ligatures w14:val="standardContextual"/>
        </w:rPr>
        <w:t xml:space="preserve"> 2) ning maamaksuteadet (MKS § 119 l</w:t>
      </w:r>
      <w:r w:rsidR="008A6890">
        <w:rPr>
          <w:rFonts w:ascii="Times New Roman" w:eastAsia="Aptos" w:hAnsi="Times New Roman" w:cs="Times New Roman"/>
          <w:kern w:val="2"/>
          <w14:ligatures w14:val="standardContextual"/>
        </w:rPr>
        <w:t>õige</w:t>
      </w:r>
      <w:r w:rsidRPr="00ED545B">
        <w:rPr>
          <w:rFonts w:ascii="Times New Roman" w:eastAsia="Aptos" w:hAnsi="Times New Roman" w:cs="Times New Roman"/>
          <w:kern w:val="2"/>
          <w14:ligatures w14:val="standardContextual"/>
        </w:rPr>
        <w:t xml:space="preserve"> 4). MKS § 88 l</w:t>
      </w:r>
      <w:r w:rsidR="008A6890">
        <w:rPr>
          <w:rFonts w:ascii="Times New Roman" w:eastAsia="Aptos" w:hAnsi="Times New Roman" w:cs="Times New Roman"/>
          <w:kern w:val="2"/>
          <w14:ligatures w14:val="standardContextual"/>
        </w:rPr>
        <w:t>õige</w:t>
      </w:r>
      <w:r w:rsidRPr="00ED545B">
        <w:rPr>
          <w:rFonts w:ascii="Times New Roman" w:eastAsia="Aptos" w:hAnsi="Times New Roman" w:cs="Times New Roman"/>
          <w:kern w:val="2"/>
          <w14:ligatures w14:val="standardContextual"/>
        </w:rPr>
        <w:t xml:space="preserve"> 2 kohaldub füüsilise isiku tuludeklaratsiooni alusel esitatavale maksuteatele. Seaduses on läbivalt seotud maksuteatele kohalduvad normid just MKS §-s 88 viidatud maksuteatega. MKS § 88 alusel esitatud maksuteatega seotus ei võimalda neid sätteid vahetult mootorsõidukimaksu</w:t>
      </w:r>
      <w:r w:rsidR="00767BA3" w:rsidRPr="00ED545B">
        <w:rPr>
          <w:rFonts w:ascii="Times New Roman" w:eastAsia="Aptos" w:hAnsi="Times New Roman" w:cs="Times New Roman"/>
          <w:kern w:val="2"/>
          <w14:ligatures w14:val="standardContextual"/>
        </w:rPr>
        <w:t xml:space="preserve"> </w:t>
      </w:r>
      <w:r w:rsidRPr="00ED545B">
        <w:rPr>
          <w:rFonts w:ascii="Times New Roman" w:eastAsia="Aptos" w:hAnsi="Times New Roman" w:cs="Times New Roman"/>
          <w:kern w:val="2"/>
          <w14:ligatures w14:val="standardContextual"/>
        </w:rPr>
        <w:t>teatele kohaldada.</w:t>
      </w:r>
    </w:p>
    <w:p w14:paraId="43C50FE2" w14:textId="77777777" w:rsidR="006F18DF" w:rsidRPr="00ED545B" w:rsidRDefault="006F18DF" w:rsidP="006F18DF">
      <w:pPr>
        <w:jc w:val="both"/>
        <w:rPr>
          <w:rFonts w:ascii="Times New Roman" w:eastAsia="Aptos" w:hAnsi="Times New Roman" w:cs="Times New Roman"/>
          <w:kern w:val="2"/>
          <w14:ligatures w14:val="standardContextual"/>
        </w:rPr>
      </w:pPr>
    </w:p>
    <w:p w14:paraId="7CFDC502" w14:textId="5E5F2BAF" w:rsidR="001216D4" w:rsidRPr="00ED545B" w:rsidRDefault="006F18DF" w:rsidP="001216D4">
      <w:pPr>
        <w:jc w:val="both"/>
        <w:rPr>
          <w:rFonts w:ascii="Times New Roman" w:eastAsia="Aptos" w:hAnsi="Times New Roman" w:cs="Times New Roman"/>
          <w:kern w:val="2"/>
          <w:highlight w:val="yellow"/>
          <w14:ligatures w14:val="standardContextual"/>
        </w:rPr>
      </w:pPr>
      <w:r w:rsidRPr="00ED545B">
        <w:rPr>
          <w:rFonts w:ascii="Times New Roman" w:eastAsia="Aptos" w:hAnsi="Times New Roman" w:cs="Times New Roman"/>
          <w:kern w:val="2"/>
          <w14:ligatures w14:val="standardContextual"/>
        </w:rPr>
        <w:t xml:space="preserve">Laiemalt kohaldatavat maksuteate regulatsiooni MKS otsesõnu ei sätesta (v.a maksuteate vaidlustamine). Küsimused, mille MKS jätab lahendamata, lahendatakse haldusmenetluse seadusele tuginedes (MKS § 45). Selleks, et MTA haldusaktidele saaks kohaldada ühtseid reegleid, on otstarbekas kohaldada mootorsõidukimaksuteatele </w:t>
      </w:r>
      <w:proofErr w:type="spellStart"/>
      <w:r w:rsidRPr="00ED545B">
        <w:rPr>
          <w:rFonts w:ascii="Times New Roman" w:eastAsia="Aptos" w:hAnsi="Times New Roman" w:cs="Times New Roman"/>
          <w:kern w:val="2"/>
          <w14:ligatures w14:val="standardContextual"/>
        </w:rPr>
        <w:t>MKSis</w:t>
      </w:r>
      <w:proofErr w:type="spellEnd"/>
      <w:r w:rsidRPr="00ED545B">
        <w:rPr>
          <w:rFonts w:ascii="Times New Roman" w:eastAsia="Aptos" w:hAnsi="Times New Roman" w:cs="Times New Roman"/>
          <w:kern w:val="2"/>
          <w14:ligatures w14:val="standardContextual"/>
        </w:rPr>
        <w:t xml:space="preserve"> maksuotsusele kohalduvaid norme. Sarnane lahendus on kasutusel maamaksuteate puhul</w:t>
      </w:r>
      <w:r w:rsidR="0086196A" w:rsidRPr="00ED545B">
        <w:rPr>
          <w:rFonts w:ascii="Times New Roman" w:eastAsia="Aptos" w:hAnsi="Times New Roman" w:cs="Times New Roman"/>
          <w:kern w:val="2"/>
          <w14:ligatures w14:val="standardContextual"/>
        </w:rPr>
        <w:t xml:space="preserve"> ja se</w:t>
      </w:r>
      <w:r w:rsidR="009E2325" w:rsidRPr="00ED545B">
        <w:rPr>
          <w:rFonts w:ascii="Times New Roman" w:eastAsia="Aptos" w:hAnsi="Times New Roman" w:cs="Times New Roman"/>
          <w:kern w:val="2"/>
          <w14:ligatures w14:val="standardContextual"/>
        </w:rPr>
        <w:t>e</w:t>
      </w:r>
      <w:r w:rsidR="0086196A" w:rsidRPr="00ED545B">
        <w:rPr>
          <w:rFonts w:ascii="Times New Roman" w:eastAsia="Aptos" w:hAnsi="Times New Roman" w:cs="Times New Roman"/>
          <w:kern w:val="2"/>
          <w14:ligatures w14:val="standardContextual"/>
        </w:rPr>
        <w:t>ga lisatakse eelnõusse uus § 4</w:t>
      </w:r>
      <w:r w:rsidR="0086196A" w:rsidRPr="00AF0858">
        <w:rPr>
          <w:rFonts w:ascii="Times New Roman" w:eastAsia="Aptos" w:hAnsi="Times New Roman" w:cs="Times New Roman"/>
          <w:kern w:val="2"/>
          <w:vertAlign w:val="superscript"/>
          <w14:ligatures w14:val="standardContextual"/>
        </w:rPr>
        <w:t>1</w:t>
      </w:r>
      <w:r w:rsidR="0086196A" w:rsidRPr="00ED545B">
        <w:rPr>
          <w:rFonts w:ascii="Times New Roman" w:eastAsia="Aptos" w:hAnsi="Times New Roman" w:cs="Times New Roman"/>
          <w:kern w:val="2"/>
          <w14:ligatures w14:val="standardContextual"/>
        </w:rPr>
        <w:t xml:space="preserve"> ja täiendatakse </w:t>
      </w:r>
      <w:r w:rsidR="003838E8" w:rsidRPr="00ED545B">
        <w:rPr>
          <w:rFonts w:ascii="Times New Roman" w:eastAsia="Aptos" w:hAnsi="Times New Roman" w:cs="Times New Roman"/>
          <w:kern w:val="2"/>
          <w14:ligatures w14:val="standardContextual"/>
        </w:rPr>
        <w:t>MKS § 119 lõiget 4</w:t>
      </w:r>
      <w:r w:rsidR="00FF1493" w:rsidRPr="00ED545B">
        <w:rPr>
          <w:rFonts w:ascii="Times New Roman" w:eastAsia="Aptos" w:hAnsi="Times New Roman" w:cs="Times New Roman"/>
          <w:kern w:val="2"/>
          <w14:ligatures w14:val="standardContextual"/>
        </w:rPr>
        <w:t xml:space="preserve"> (eelnõu § </w:t>
      </w:r>
      <w:r w:rsidR="009D02A5" w:rsidRPr="00ED545B">
        <w:rPr>
          <w:rFonts w:ascii="Times New Roman" w:eastAsia="Aptos" w:hAnsi="Times New Roman" w:cs="Times New Roman"/>
          <w:kern w:val="2"/>
          <w14:ligatures w14:val="standardContextual"/>
        </w:rPr>
        <w:t>2 punkt 2)</w:t>
      </w:r>
      <w:r w:rsidR="003838E8" w:rsidRPr="00ED545B">
        <w:rPr>
          <w:rFonts w:ascii="Times New Roman" w:eastAsia="Aptos" w:hAnsi="Times New Roman" w:cs="Times New Roman"/>
          <w:kern w:val="2"/>
          <w14:ligatures w14:val="standardContextual"/>
        </w:rPr>
        <w:t>.</w:t>
      </w:r>
    </w:p>
    <w:p w14:paraId="48D1F117" w14:textId="77777777" w:rsidR="006A76C5" w:rsidRPr="00ED545B" w:rsidRDefault="006A76C5" w:rsidP="00F41597">
      <w:pPr>
        <w:jc w:val="both"/>
        <w:rPr>
          <w:rFonts w:ascii="Times New Roman" w:eastAsia="Aptos" w:hAnsi="Times New Roman" w:cs="Times New Roman"/>
          <w:kern w:val="2"/>
          <w14:ligatures w14:val="standardContextual"/>
        </w:rPr>
      </w:pPr>
    </w:p>
    <w:p w14:paraId="14779939" w14:textId="75F8B715" w:rsidR="0040244D" w:rsidRPr="00ED545B" w:rsidRDefault="0040244D"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b/>
          <w:bCs/>
          <w:kern w:val="2"/>
          <w14:ligatures w14:val="standardContextual"/>
        </w:rPr>
        <w:t>MSMS</w:t>
      </w:r>
      <w:r w:rsidR="00955DC5" w:rsidRPr="00ED545B">
        <w:rPr>
          <w:rFonts w:ascii="Times New Roman" w:eastAsia="Aptos" w:hAnsi="Times New Roman" w:cs="Times New Roman"/>
          <w:b/>
          <w:bCs/>
          <w:kern w:val="2"/>
          <w14:ligatures w14:val="standardContextual"/>
        </w:rPr>
        <w:t xml:space="preserve"> § 6</w:t>
      </w:r>
      <w:r w:rsidR="000B3859" w:rsidRPr="00ED545B">
        <w:rPr>
          <w:rFonts w:ascii="Times New Roman" w:eastAsia="Aptos" w:hAnsi="Times New Roman" w:cs="Times New Roman"/>
          <w:b/>
          <w:bCs/>
          <w:kern w:val="2"/>
          <w14:ligatures w14:val="standardContextual"/>
        </w:rPr>
        <w:t xml:space="preserve"> täiendatakse</w:t>
      </w:r>
      <w:r w:rsidR="00955DC5" w:rsidRPr="00ED545B">
        <w:rPr>
          <w:rFonts w:ascii="Times New Roman" w:eastAsia="Aptos" w:hAnsi="Times New Roman" w:cs="Times New Roman"/>
          <w:b/>
          <w:bCs/>
          <w:kern w:val="2"/>
          <w14:ligatures w14:val="standardContextual"/>
        </w:rPr>
        <w:t xml:space="preserve"> lõikega 3</w:t>
      </w:r>
      <w:r w:rsidR="003C005F" w:rsidRPr="00ED545B">
        <w:rPr>
          <w:rFonts w:ascii="Times New Roman" w:eastAsia="Aptos" w:hAnsi="Times New Roman" w:cs="Times New Roman"/>
          <w:kern w:val="2"/>
          <w14:ligatures w14:val="standardContextual"/>
        </w:rPr>
        <w:t xml:space="preserve"> (eelnõu § 1 punkt 2)</w:t>
      </w:r>
      <w:r w:rsidR="00955DC5" w:rsidRPr="00ED545B">
        <w:rPr>
          <w:rFonts w:ascii="Times New Roman" w:eastAsia="Aptos" w:hAnsi="Times New Roman" w:cs="Times New Roman"/>
          <w:kern w:val="2"/>
          <w14:ligatures w14:val="standardContextual"/>
        </w:rPr>
        <w:t xml:space="preserve">. Lõikes sätestatakse, et mootorsõidukimaksu kohustus arvutatakse sõiduki 1. jaanuari või Eesti liiklusregistris esmakordse registreerimise kuupäeva seisuga liiklusregistri andmete alusel. Lisatav säte tugevdab koosmõjus MSMS § 6 lõikega 1 hetke ja </w:t>
      </w:r>
      <w:r w:rsidR="006A2B48" w:rsidRPr="00ED545B">
        <w:rPr>
          <w:rFonts w:ascii="Times New Roman" w:eastAsia="Aptos" w:hAnsi="Times New Roman" w:cs="Times New Roman"/>
          <w:kern w:val="2"/>
          <w14:ligatures w14:val="standardContextual"/>
        </w:rPr>
        <w:t>tingimusi</w:t>
      </w:r>
      <w:r w:rsidR="00955DC5" w:rsidRPr="00ED545B">
        <w:rPr>
          <w:rFonts w:ascii="Times New Roman" w:eastAsia="Aptos" w:hAnsi="Times New Roman" w:cs="Times New Roman"/>
          <w:kern w:val="2"/>
          <w14:ligatures w14:val="standardContextual"/>
        </w:rPr>
        <w:t xml:space="preserve">, mille alusel maks määratakse. Näiteks sätestatakse § 6 lõike 1 punktis 1, et mootorsõidukimaksu kohustus on isikul, kes on maksustamisperioodi 1. jaanuari seisuga liiklusregistri andmete kohaselt sõiduki omanik või </w:t>
      </w:r>
      <w:r w:rsidR="00C61C06">
        <w:rPr>
          <w:rFonts w:ascii="Times New Roman" w:eastAsia="Aptos" w:hAnsi="Times New Roman" w:cs="Times New Roman"/>
          <w:kern w:val="2"/>
          <w14:ligatures w14:val="standardContextual"/>
        </w:rPr>
        <w:t>MSMS</w:t>
      </w:r>
      <w:r w:rsidR="00C61C06" w:rsidRPr="00C61C06">
        <w:rPr>
          <w:rFonts w:ascii="Times New Roman" w:eastAsia="Aptos" w:hAnsi="Times New Roman" w:cs="Times New Roman"/>
          <w:kern w:val="2"/>
          <w14:ligatures w14:val="standardContextual"/>
        </w:rPr>
        <w:t xml:space="preserve"> § 5 punktis 2</w:t>
      </w:r>
      <w:r w:rsidR="00C61C06">
        <w:rPr>
          <w:rFonts w:ascii="Times New Roman" w:eastAsia="Aptos" w:hAnsi="Times New Roman" w:cs="Times New Roman"/>
          <w:kern w:val="2"/>
          <w14:ligatures w14:val="standardContextual"/>
        </w:rPr>
        <w:t xml:space="preserve"> nimetatud </w:t>
      </w:r>
      <w:r w:rsidR="00955DC5" w:rsidRPr="00ED545B">
        <w:rPr>
          <w:rFonts w:ascii="Times New Roman" w:eastAsia="Aptos" w:hAnsi="Times New Roman" w:cs="Times New Roman"/>
          <w:kern w:val="2"/>
          <w14:ligatures w14:val="standardContextual"/>
        </w:rPr>
        <w:t xml:space="preserve">vastutav kasutaja, mis annab selge määratluse aja ja isiku staatuse kohta. </w:t>
      </w:r>
    </w:p>
    <w:p w14:paraId="5CAC549B" w14:textId="77777777" w:rsidR="00955DC5" w:rsidRPr="00ED545B" w:rsidRDefault="00955DC5" w:rsidP="00F41597">
      <w:pPr>
        <w:jc w:val="both"/>
        <w:rPr>
          <w:rFonts w:ascii="Times New Roman" w:eastAsia="Aptos" w:hAnsi="Times New Roman" w:cs="Times New Roman"/>
          <w:kern w:val="2"/>
          <w14:ligatures w14:val="standardContextual"/>
        </w:rPr>
      </w:pPr>
    </w:p>
    <w:p w14:paraId="7F998BE2" w14:textId="412618E7" w:rsidR="00955DC5" w:rsidRPr="00ED545B" w:rsidRDefault="00955DC5"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Muudatusega fikseeritakse lisaks isiku maksukohustuse määramise aja</w:t>
      </w:r>
      <w:r w:rsidR="00955FB7" w:rsidRPr="00ED545B">
        <w:rPr>
          <w:rFonts w:ascii="Times New Roman" w:eastAsia="Aptos" w:hAnsi="Times New Roman" w:cs="Times New Roman"/>
          <w:kern w:val="2"/>
          <w14:ligatures w14:val="standardContextual"/>
        </w:rPr>
        <w:t>le</w:t>
      </w:r>
      <w:r w:rsidRPr="00ED545B">
        <w:rPr>
          <w:rFonts w:ascii="Times New Roman" w:eastAsia="Aptos" w:hAnsi="Times New Roman" w:cs="Times New Roman"/>
          <w:kern w:val="2"/>
          <w14:ligatures w14:val="standardContextual"/>
        </w:rPr>
        <w:t xml:space="preserve"> ja staatuse</w:t>
      </w:r>
      <w:r w:rsidR="00955FB7" w:rsidRPr="00ED545B">
        <w:rPr>
          <w:rFonts w:ascii="Times New Roman" w:eastAsia="Aptos" w:hAnsi="Times New Roman" w:cs="Times New Roman"/>
          <w:kern w:val="2"/>
          <w14:ligatures w14:val="standardContextual"/>
        </w:rPr>
        <w:t>le</w:t>
      </w:r>
      <w:r w:rsidRPr="00ED545B">
        <w:rPr>
          <w:rFonts w:ascii="Times New Roman" w:eastAsia="Aptos" w:hAnsi="Times New Roman" w:cs="Times New Roman"/>
          <w:kern w:val="2"/>
          <w14:ligatures w14:val="standardContextual"/>
        </w:rPr>
        <w:t xml:space="preserve"> sõiduki andmete</w:t>
      </w:r>
      <w:r w:rsidR="00955FB7" w:rsidRPr="00ED545B">
        <w:rPr>
          <w:rFonts w:ascii="Times New Roman" w:eastAsia="Aptos" w:hAnsi="Times New Roman" w:cs="Times New Roman"/>
          <w:kern w:val="2"/>
          <w14:ligatures w14:val="standardContextual"/>
        </w:rPr>
        <w:t xml:space="preserve"> aluseks võtmise</w:t>
      </w:r>
      <w:r w:rsidRPr="00ED545B">
        <w:rPr>
          <w:rFonts w:ascii="Times New Roman" w:eastAsia="Aptos" w:hAnsi="Times New Roman" w:cs="Times New Roman"/>
          <w:kern w:val="2"/>
          <w14:ligatures w14:val="standardContextual"/>
        </w:rPr>
        <w:t xml:space="preserve"> aeg, milleks on andmete seis </w:t>
      </w:r>
      <w:r w:rsidR="00955FB7" w:rsidRPr="00ED545B">
        <w:rPr>
          <w:rFonts w:ascii="Times New Roman" w:eastAsia="Aptos" w:hAnsi="Times New Roman" w:cs="Times New Roman"/>
          <w:kern w:val="2"/>
          <w14:ligatures w14:val="standardContextual"/>
        </w:rPr>
        <w:t xml:space="preserve">liiklusregistris </w:t>
      </w:r>
      <w:r w:rsidRPr="00ED545B">
        <w:rPr>
          <w:rFonts w:ascii="Times New Roman" w:eastAsia="Aptos" w:hAnsi="Times New Roman" w:cs="Times New Roman"/>
          <w:kern w:val="2"/>
          <w14:ligatures w14:val="standardContextual"/>
        </w:rPr>
        <w:t>1. jaanuaril (või sõiduki esmakordse registreerimise kuupäev</w:t>
      </w:r>
      <w:r w:rsidR="00955FB7" w:rsidRPr="00ED545B">
        <w:rPr>
          <w:rFonts w:ascii="Times New Roman" w:eastAsia="Aptos" w:hAnsi="Times New Roman" w:cs="Times New Roman"/>
          <w:kern w:val="2"/>
          <w14:ligatures w14:val="standardContextual"/>
        </w:rPr>
        <w:t>al</w:t>
      </w:r>
      <w:r w:rsidRPr="00ED545B">
        <w:rPr>
          <w:rFonts w:ascii="Times New Roman" w:eastAsia="Aptos" w:hAnsi="Times New Roman" w:cs="Times New Roman"/>
          <w:kern w:val="2"/>
          <w14:ligatures w14:val="standardContextual"/>
        </w:rPr>
        <w:t>). Sõiduki tehingud liiklusregistris võivad teatud puhkudel pikeneda mitmele päevale</w:t>
      </w:r>
      <w:r w:rsidR="00955FB7" w:rsidRPr="00ED545B">
        <w:rPr>
          <w:rFonts w:ascii="Times New Roman" w:eastAsia="Aptos" w:hAnsi="Times New Roman" w:cs="Times New Roman"/>
          <w:kern w:val="2"/>
          <w14:ligatures w14:val="standardContextual"/>
        </w:rPr>
        <w:t xml:space="preserve"> ja ning seetõttu on õigusselguse huvides vajalik täpsemalt öelda, millise aja seisuga sõiduki andmed aluseks võetakse. Sellise õigusliku aluse loomine maksu määramise loogikas muutusi kaasa ei too, vaid kindlustab praktikat</w:t>
      </w:r>
      <w:r w:rsidR="006A2B48" w:rsidRPr="00ED545B">
        <w:rPr>
          <w:rFonts w:ascii="Times New Roman" w:eastAsia="Aptos" w:hAnsi="Times New Roman" w:cs="Times New Roman"/>
          <w:kern w:val="2"/>
          <w14:ligatures w14:val="standardContextual"/>
        </w:rPr>
        <w:t xml:space="preserve"> ning välistab vaidlusi. Liiklusregister on informatiivne register ja seda, kuidas mootorsõidukimaksu seaduse alusel on andmetele antud õiguslik tähendus, on analüüsitud MSMS-i seletuskirjas. </w:t>
      </w:r>
    </w:p>
    <w:p w14:paraId="55634C03" w14:textId="77777777" w:rsidR="00955FB7" w:rsidRPr="00ED545B" w:rsidRDefault="00955FB7" w:rsidP="00F41597">
      <w:pPr>
        <w:jc w:val="both"/>
        <w:rPr>
          <w:rFonts w:ascii="Times New Roman" w:eastAsia="Aptos" w:hAnsi="Times New Roman" w:cs="Times New Roman"/>
          <w:kern w:val="2"/>
          <w14:ligatures w14:val="standardContextual"/>
        </w:rPr>
      </w:pPr>
    </w:p>
    <w:p w14:paraId="50D2649A" w14:textId="768EFAE1" w:rsidR="00CF2936" w:rsidRPr="00ED545B" w:rsidRDefault="00955FB7"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b/>
          <w:bCs/>
          <w:kern w:val="2"/>
          <w14:ligatures w14:val="standardContextual"/>
        </w:rPr>
        <w:t>MSMS § 9 lõike 2</w:t>
      </w:r>
      <w:r w:rsidRPr="00ED545B">
        <w:rPr>
          <w:rFonts w:ascii="Times New Roman" w:eastAsia="Aptos" w:hAnsi="Times New Roman" w:cs="Times New Roman"/>
          <w:kern w:val="2"/>
          <w14:ligatures w14:val="standardContextual"/>
        </w:rPr>
        <w:t xml:space="preserve"> </w:t>
      </w:r>
      <w:r w:rsidR="00451914" w:rsidRPr="00ED545B">
        <w:rPr>
          <w:rFonts w:ascii="Times New Roman" w:eastAsia="Aptos" w:hAnsi="Times New Roman" w:cs="Times New Roman"/>
          <w:kern w:val="2"/>
          <w14:ligatures w14:val="standardContextual"/>
        </w:rPr>
        <w:t xml:space="preserve">(eelnõu § 1 punkt 3) </w:t>
      </w:r>
      <w:r w:rsidRPr="00ED545B">
        <w:rPr>
          <w:rFonts w:ascii="Times New Roman" w:eastAsia="Aptos" w:hAnsi="Times New Roman" w:cs="Times New Roman"/>
          <w:kern w:val="2"/>
          <w14:ligatures w14:val="standardContextual"/>
        </w:rPr>
        <w:t>struktuuri</w:t>
      </w:r>
      <w:r w:rsidR="00DB6F36" w:rsidRPr="00ED545B">
        <w:rPr>
          <w:rFonts w:ascii="Times New Roman" w:eastAsia="Aptos" w:hAnsi="Times New Roman" w:cs="Times New Roman"/>
          <w:kern w:val="2"/>
          <w14:ligatures w14:val="standardContextual"/>
        </w:rPr>
        <w:t xml:space="preserve"> muudetakse</w:t>
      </w:r>
      <w:r w:rsidRPr="00ED545B">
        <w:rPr>
          <w:rFonts w:ascii="Times New Roman" w:eastAsia="Aptos" w:hAnsi="Times New Roman" w:cs="Times New Roman"/>
          <w:kern w:val="2"/>
          <w14:ligatures w14:val="standardContextual"/>
        </w:rPr>
        <w:t xml:space="preserve"> ja </w:t>
      </w:r>
      <w:r w:rsidR="00DB6F36" w:rsidRPr="00ED545B">
        <w:rPr>
          <w:rFonts w:ascii="Times New Roman" w:eastAsia="Aptos" w:hAnsi="Times New Roman" w:cs="Times New Roman"/>
          <w:kern w:val="2"/>
          <w14:ligatures w14:val="standardContextual"/>
        </w:rPr>
        <w:t xml:space="preserve">selle loetelu </w:t>
      </w:r>
      <w:r w:rsidRPr="00ED545B">
        <w:rPr>
          <w:rFonts w:ascii="Times New Roman" w:eastAsia="Aptos" w:hAnsi="Times New Roman" w:cs="Times New Roman"/>
          <w:kern w:val="2"/>
          <w14:ligatures w14:val="standardContextual"/>
        </w:rPr>
        <w:t xml:space="preserve">täiendatakse </w:t>
      </w:r>
      <w:r w:rsidR="00CF2936" w:rsidRPr="00ED545B">
        <w:rPr>
          <w:rFonts w:ascii="Times New Roman" w:eastAsia="Aptos" w:hAnsi="Times New Roman" w:cs="Times New Roman"/>
          <w:kern w:val="2"/>
          <w14:ligatures w14:val="standardContextual"/>
        </w:rPr>
        <w:t>uue</w:t>
      </w:r>
      <w:r w:rsidRPr="00ED545B">
        <w:rPr>
          <w:rFonts w:ascii="Times New Roman" w:eastAsia="Aptos" w:hAnsi="Times New Roman" w:cs="Times New Roman"/>
          <w:kern w:val="2"/>
          <w14:ligatures w14:val="standardContextual"/>
        </w:rPr>
        <w:t xml:space="preserve"> punktiga. </w:t>
      </w:r>
      <w:r w:rsidR="00CF2936" w:rsidRPr="00ED545B">
        <w:rPr>
          <w:rFonts w:ascii="Times New Roman" w:eastAsia="Aptos" w:hAnsi="Times New Roman" w:cs="Times New Roman"/>
          <w:kern w:val="2"/>
          <w14:ligatures w14:val="standardContextual"/>
        </w:rPr>
        <w:t xml:space="preserve">Kehtivas lõikes sätestatakse mootorsõidukimaksu määramise tähtaeg, mis on 15 tööpäeva pärast liiklusregistri sündmust. Tähtaja lugemist algatavaks sündmuseks võib olla kas maksustamisperioodi kestel mootorsõiduki esmakordne liiklusregistris registreerimise või selle ajutise kustutamise tähtaja saabumine või registrikande taastamine. Uuena lisandub siia sündmus, mis algatab lapse eest mootorsõidukimaksu kohustuse vähendamise. Selleks võib olla lapse sünd maksustamisperioodi kestel või kui vanem </w:t>
      </w:r>
      <w:r w:rsidR="004215AD" w:rsidRPr="00ED545B">
        <w:rPr>
          <w:rFonts w:ascii="Times New Roman" w:eastAsia="Aptos" w:hAnsi="Times New Roman" w:cs="Times New Roman"/>
          <w:kern w:val="2"/>
          <w14:ligatures w14:val="standardContextual"/>
        </w:rPr>
        <w:t>soetab</w:t>
      </w:r>
      <w:r w:rsidR="00CF2936" w:rsidRPr="00ED545B">
        <w:rPr>
          <w:rFonts w:ascii="Times New Roman" w:eastAsia="Aptos" w:hAnsi="Times New Roman" w:cs="Times New Roman"/>
          <w:kern w:val="2"/>
          <w14:ligatures w14:val="standardContextual"/>
        </w:rPr>
        <w:t xml:space="preserve"> </w:t>
      </w:r>
      <w:r w:rsidR="004215AD" w:rsidRPr="00ED545B">
        <w:rPr>
          <w:rFonts w:ascii="Times New Roman" w:eastAsia="Aptos" w:hAnsi="Times New Roman" w:cs="Times New Roman"/>
          <w:kern w:val="2"/>
          <w14:ligatures w14:val="standardContextual"/>
        </w:rPr>
        <w:t xml:space="preserve">ja registreerib liiklusregistris </w:t>
      </w:r>
      <w:r w:rsidR="00CF2936" w:rsidRPr="00ED545B">
        <w:rPr>
          <w:rFonts w:ascii="Times New Roman" w:eastAsia="Aptos" w:hAnsi="Times New Roman" w:cs="Times New Roman"/>
          <w:kern w:val="2"/>
          <w14:ligatures w14:val="standardContextual"/>
        </w:rPr>
        <w:t>sõiduki, mille maksukohustuse</w:t>
      </w:r>
      <w:r w:rsidR="004215AD" w:rsidRPr="00ED545B">
        <w:rPr>
          <w:rFonts w:ascii="Times New Roman" w:eastAsia="Aptos" w:hAnsi="Times New Roman" w:cs="Times New Roman"/>
          <w:kern w:val="2"/>
          <w14:ligatures w14:val="standardContextual"/>
        </w:rPr>
        <w:t xml:space="preserve"> arvutamisel</w:t>
      </w:r>
      <w:r w:rsidR="00CF2936" w:rsidRPr="00ED545B">
        <w:rPr>
          <w:rFonts w:ascii="Times New Roman" w:eastAsia="Aptos" w:hAnsi="Times New Roman" w:cs="Times New Roman"/>
          <w:kern w:val="2"/>
          <w14:ligatures w14:val="standardContextual"/>
        </w:rPr>
        <w:t xml:space="preserve"> saab vähendamist rakendada. </w:t>
      </w:r>
    </w:p>
    <w:p w14:paraId="707C9789" w14:textId="77777777" w:rsidR="0090637A" w:rsidRPr="00ED545B" w:rsidRDefault="0090637A" w:rsidP="00F41597">
      <w:pPr>
        <w:jc w:val="both"/>
        <w:rPr>
          <w:rFonts w:ascii="Times New Roman" w:eastAsia="Aptos" w:hAnsi="Times New Roman" w:cs="Times New Roman"/>
          <w:kern w:val="2"/>
          <w14:ligatures w14:val="standardContextual"/>
        </w:rPr>
      </w:pPr>
    </w:p>
    <w:p w14:paraId="17B4E6F8" w14:textId="14F38239" w:rsidR="0090637A" w:rsidRPr="00ED545B" w:rsidRDefault="0090637A" w:rsidP="0090637A">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b/>
          <w:bCs/>
          <w:kern w:val="2"/>
          <w14:ligatures w14:val="standardContextual"/>
        </w:rPr>
        <w:t>MSMS § 12</w:t>
      </w:r>
      <w:r w:rsidR="00862E2E" w:rsidRPr="00ED545B">
        <w:rPr>
          <w:rFonts w:ascii="Times New Roman" w:eastAsia="Aptos" w:hAnsi="Times New Roman" w:cs="Times New Roman"/>
          <w:b/>
          <w:bCs/>
          <w:kern w:val="2"/>
          <w14:ligatures w14:val="standardContextual"/>
        </w:rPr>
        <w:t xml:space="preserve"> täiendatakse</w:t>
      </w:r>
      <w:r w:rsidRPr="00ED545B">
        <w:rPr>
          <w:rFonts w:ascii="Times New Roman" w:eastAsia="Aptos" w:hAnsi="Times New Roman" w:cs="Times New Roman"/>
          <w:b/>
          <w:bCs/>
          <w:kern w:val="2"/>
          <w14:ligatures w14:val="standardContextual"/>
        </w:rPr>
        <w:t xml:space="preserve"> lõikega 10</w:t>
      </w:r>
      <w:r w:rsidR="0051125B" w:rsidRPr="00ED545B">
        <w:rPr>
          <w:rFonts w:ascii="Times New Roman" w:eastAsia="Aptos" w:hAnsi="Times New Roman" w:cs="Times New Roman"/>
          <w:kern w:val="2"/>
          <w14:ligatures w14:val="standardContextual"/>
        </w:rPr>
        <w:t xml:space="preserve"> (eelnõu § 1 punkt 4)</w:t>
      </w:r>
      <w:r w:rsidRPr="00ED545B">
        <w:rPr>
          <w:rFonts w:ascii="Times New Roman" w:eastAsia="Aptos" w:hAnsi="Times New Roman" w:cs="Times New Roman"/>
          <w:kern w:val="2"/>
          <w14:ligatures w14:val="standardContextual"/>
        </w:rPr>
        <w:t xml:space="preserve">. Sätestatakse, et </w:t>
      </w:r>
      <w:r w:rsidRPr="00ED545B">
        <w:rPr>
          <w:rFonts w:ascii="Times New Roman" w:hAnsi="Times New Roman" w:cs="Times New Roman"/>
        </w:rPr>
        <w:t>M-kategooria mootorsõiduk, millel on rohkem kui 7 istekohta, maksustatakse N1-kategooria mootorsõiduki maksumääraga. See vähendab oluliselt</w:t>
      </w:r>
      <w:r w:rsidRPr="00ED545B">
        <w:rPr>
          <w:rFonts w:ascii="Times New Roman" w:eastAsia="Aptos" w:hAnsi="Times New Roman" w:cs="Times New Roman"/>
          <w:kern w:val="2"/>
          <w14:ligatures w14:val="standardContextual"/>
        </w:rPr>
        <w:t xml:space="preserve"> M1- ehk sõiduauto kategoorias registreeritud 8- või 9- kohaliste sõidukite (tavaliselt väikebussid) mootorsõidukimaksu määra. Kui M1-kategooria maksumäär koosneb kolmest komponendist, siis N1 puhul on komponente kaks. M1-kategooria maksumäära arvutamise komponendid on baasosa (50 eurot), CO</w:t>
      </w:r>
      <w:r w:rsidRPr="00ED545B">
        <w:rPr>
          <w:rFonts w:ascii="Times New Roman" w:eastAsia="Aptos" w:hAnsi="Times New Roman" w:cs="Times New Roman"/>
          <w:kern w:val="2"/>
          <w:vertAlign w:val="subscript"/>
          <w14:ligatures w14:val="standardContextual"/>
        </w:rPr>
        <w:t>2</w:t>
      </w:r>
      <w:r w:rsidRPr="00ED545B">
        <w:rPr>
          <w:rFonts w:ascii="Times New Roman" w:eastAsia="Aptos" w:hAnsi="Times New Roman" w:cs="Times New Roman"/>
          <w:kern w:val="2"/>
          <w14:ligatures w14:val="standardContextual"/>
        </w:rPr>
        <w:t xml:space="preserve"> eriheite osa ja massiosa. N1 kategoorial on aluseks baasosa (50 eurot) ja CO</w:t>
      </w:r>
      <w:r w:rsidRPr="00ED545B">
        <w:rPr>
          <w:rFonts w:ascii="Times New Roman" w:eastAsia="Aptos" w:hAnsi="Times New Roman" w:cs="Times New Roman"/>
          <w:kern w:val="2"/>
          <w:vertAlign w:val="subscript"/>
          <w14:ligatures w14:val="standardContextual"/>
        </w:rPr>
        <w:t>2</w:t>
      </w:r>
      <w:r w:rsidRPr="00ED545B">
        <w:rPr>
          <w:rFonts w:ascii="Times New Roman" w:eastAsia="Aptos" w:hAnsi="Times New Roman" w:cs="Times New Roman"/>
          <w:kern w:val="2"/>
          <w14:ligatures w14:val="standardContextual"/>
        </w:rPr>
        <w:t xml:space="preserve"> eriheite osa.  </w:t>
      </w:r>
    </w:p>
    <w:p w14:paraId="120D747D" w14:textId="77777777" w:rsidR="0090637A" w:rsidRPr="00ED545B" w:rsidRDefault="0090637A" w:rsidP="0090637A">
      <w:pPr>
        <w:jc w:val="both"/>
        <w:rPr>
          <w:rFonts w:ascii="Times New Roman" w:eastAsia="Aptos" w:hAnsi="Times New Roman" w:cs="Times New Roman"/>
          <w:kern w:val="2"/>
          <w14:ligatures w14:val="standardContextual"/>
        </w:rPr>
      </w:pPr>
    </w:p>
    <w:p w14:paraId="293AA253" w14:textId="77777777" w:rsidR="0090637A" w:rsidRPr="00ED545B" w:rsidRDefault="0090637A" w:rsidP="0090637A">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 xml:space="preserve">Muudatus toetab nii lasterikaste perede kui puudega inimeste hakkamasaamist, sest mõlemal sihtgrupil on kõrgendatud vajadus väikebusside kasutamise järgi. </w:t>
      </w:r>
    </w:p>
    <w:p w14:paraId="641E1752" w14:textId="77777777" w:rsidR="00CF2936" w:rsidRPr="00ED545B" w:rsidRDefault="00CF2936" w:rsidP="00F41597">
      <w:pPr>
        <w:jc w:val="both"/>
        <w:rPr>
          <w:rFonts w:ascii="Times New Roman" w:eastAsia="Aptos" w:hAnsi="Times New Roman" w:cs="Times New Roman"/>
          <w:kern w:val="2"/>
          <w14:ligatures w14:val="standardContextual"/>
        </w:rPr>
      </w:pPr>
    </w:p>
    <w:p w14:paraId="2C865BF8" w14:textId="6E2A18C0" w:rsidR="00CF2936" w:rsidRPr="00ED545B" w:rsidRDefault="006B248D"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b/>
          <w:bCs/>
          <w:kern w:val="2"/>
          <w14:ligatures w14:val="standardContextual"/>
        </w:rPr>
        <w:t>MS</w:t>
      </w:r>
      <w:r w:rsidR="00C94D14" w:rsidRPr="00ED545B">
        <w:rPr>
          <w:rFonts w:ascii="Times New Roman" w:eastAsia="Aptos" w:hAnsi="Times New Roman" w:cs="Times New Roman"/>
          <w:b/>
          <w:bCs/>
          <w:kern w:val="2"/>
          <w14:ligatures w14:val="standardContextual"/>
        </w:rPr>
        <w:t>MS-i täiendatakse §-dega 15</w:t>
      </w:r>
      <w:r w:rsidR="00C94D14" w:rsidRPr="00ED545B">
        <w:rPr>
          <w:rFonts w:ascii="Times New Roman" w:eastAsia="Aptos" w:hAnsi="Times New Roman" w:cs="Times New Roman"/>
          <w:b/>
          <w:bCs/>
          <w:kern w:val="2"/>
          <w:vertAlign w:val="superscript"/>
          <w14:ligatures w14:val="standardContextual"/>
        </w:rPr>
        <w:t>1</w:t>
      </w:r>
      <w:r w:rsidR="00C94D14" w:rsidRPr="00ED545B">
        <w:rPr>
          <w:rFonts w:ascii="Times New Roman" w:eastAsia="Aptos" w:hAnsi="Times New Roman" w:cs="Times New Roman"/>
          <w:b/>
          <w:bCs/>
          <w:kern w:val="2"/>
          <w14:ligatures w14:val="standardContextual"/>
        </w:rPr>
        <w:t xml:space="preserve"> ja 15</w:t>
      </w:r>
      <w:r w:rsidR="00C94D14" w:rsidRPr="00ED545B">
        <w:rPr>
          <w:rFonts w:ascii="Times New Roman" w:eastAsia="Aptos" w:hAnsi="Times New Roman" w:cs="Times New Roman"/>
          <w:b/>
          <w:bCs/>
          <w:kern w:val="2"/>
          <w:vertAlign w:val="superscript"/>
          <w14:ligatures w14:val="standardContextual"/>
        </w:rPr>
        <w:t>2</w:t>
      </w:r>
      <w:r w:rsidR="00CF2936" w:rsidRPr="00ED545B">
        <w:rPr>
          <w:rFonts w:ascii="Times New Roman" w:eastAsia="Aptos" w:hAnsi="Times New Roman" w:cs="Times New Roman"/>
          <w:kern w:val="2"/>
          <w14:ligatures w14:val="standardContextual"/>
        </w:rPr>
        <w:t xml:space="preserve"> </w:t>
      </w:r>
      <w:r w:rsidR="00697971" w:rsidRPr="00ED545B">
        <w:rPr>
          <w:rFonts w:ascii="Times New Roman" w:eastAsia="Aptos" w:hAnsi="Times New Roman" w:cs="Times New Roman"/>
          <w:kern w:val="2"/>
          <w14:ligatures w14:val="standardContextual"/>
        </w:rPr>
        <w:t xml:space="preserve">(eelnõu </w:t>
      </w:r>
      <w:r w:rsidR="00607651" w:rsidRPr="00ED545B">
        <w:rPr>
          <w:rFonts w:ascii="Times New Roman" w:eastAsia="Aptos" w:hAnsi="Times New Roman" w:cs="Times New Roman"/>
          <w:kern w:val="2"/>
          <w14:ligatures w14:val="standardContextual"/>
        </w:rPr>
        <w:t xml:space="preserve">§ 1 punkt 5). </w:t>
      </w:r>
      <w:r w:rsidR="00C94D14" w:rsidRPr="00ED545B">
        <w:rPr>
          <w:rFonts w:ascii="Times New Roman" w:eastAsia="Aptos" w:hAnsi="Times New Roman" w:cs="Times New Roman"/>
          <w:kern w:val="2"/>
          <w14:ligatures w14:val="standardContextual"/>
        </w:rPr>
        <w:t>Para</w:t>
      </w:r>
      <w:r w:rsidR="0011248A" w:rsidRPr="00ED545B">
        <w:rPr>
          <w:rFonts w:ascii="Times New Roman" w:eastAsia="Aptos" w:hAnsi="Times New Roman" w:cs="Times New Roman"/>
          <w:kern w:val="2"/>
          <w14:ligatures w14:val="standardContextual"/>
        </w:rPr>
        <w:t>grahvidega l</w:t>
      </w:r>
      <w:r w:rsidR="00841536" w:rsidRPr="00ED545B">
        <w:rPr>
          <w:rFonts w:ascii="Times New Roman" w:eastAsia="Aptos" w:hAnsi="Times New Roman" w:cs="Times New Roman"/>
          <w:kern w:val="2"/>
          <w14:ligatures w14:val="standardContextual"/>
        </w:rPr>
        <w:t xml:space="preserve">uuakse MSMS-i lapse eest mootorsõidukimaksu kohustuse vähendamise </w:t>
      </w:r>
      <w:r w:rsidR="006A2B48" w:rsidRPr="00ED545B">
        <w:rPr>
          <w:rFonts w:ascii="Times New Roman" w:eastAsia="Aptos" w:hAnsi="Times New Roman" w:cs="Times New Roman"/>
          <w:kern w:val="2"/>
          <w14:ligatures w14:val="standardContextual"/>
        </w:rPr>
        <w:t>alus</w:t>
      </w:r>
      <w:r w:rsidR="00841536" w:rsidRPr="00ED545B">
        <w:rPr>
          <w:rFonts w:ascii="Times New Roman" w:eastAsia="Aptos" w:hAnsi="Times New Roman" w:cs="Times New Roman"/>
          <w:kern w:val="2"/>
          <w14:ligatures w14:val="standardContextual"/>
        </w:rPr>
        <w:t>regulatsioon</w:t>
      </w:r>
      <w:r w:rsidR="00CF2936" w:rsidRPr="00ED545B">
        <w:rPr>
          <w:rFonts w:ascii="Times New Roman" w:eastAsia="Aptos" w:hAnsi="Times New Roman" w:cs="Times New Roman"/>
          <w:kern w:val="2"/>
          <w14:ligatures w14:val="standardContextual"/>
        </w:rPr>
        <w:t xml:space="preserve">. </w:t>
      </w:r>
      <w:r w:rsidR="001165A6" w:rsidRPr="00ED545B">
        <w:rPr>
          <w:rFonts w:ascii="Times New Roman" w:eastAsia="Aptos" w:hAnsi="Times New Roman" w:cs="Times New Roman"/>
          <w:kern w:val="2"/>
          <w14:ligatures w14:val="standardContextual"/>
        </w:rPr>
        <w:t>Eelnõu</w:t>
      </w:r>
      <w:r w:rsidR="003B6DA8" w:rsidRPr="00ED545B">
        <w:rPr>
          <w:rFonts w:ascii="Times New Roman" w:eastAsia="Aptos" w:hAnsi="Times New Roman" w:cs="Times New Roman"/>
          <w:kern w:val="2"/>
          <w14:ligatures w14:val="standardContextual"/>
        </w:rPr>
        <w:t xml:space="preserve">ga </w:t>
      </w:r>
      <w:r w:rsidR="00841536" w:rsidRPr="00ED545B">
        <w:rPr>
          <w:rFonts w:ascii="Times New Roman" w:eastAsia="Aptos" w:hAnsi="Times New Roman" w:cs="Times New Roman"/>
          <w:kern w:val="2"/>
          <w14:ligatures w14:val="standardContextual"/>
        </w:rPr>
        <w:t xml:space="preserve">lisatakse MSMS-i </w:t>
      </w:r>
      <w:r w:rsidR="00CF2936" w:rsidRPr="00ED545B">
        <w:rPr>
          <w:rFonts w:ascii="Times New Roman" w:eastAsia="Aptos" w:hAnsi="Times New Roman" w:cs="Times New Roman"/>
          <w:kern w:val="2"/>
          <w14:ligatures w14:val="standardContextual"/>
        </w:rPr>
        <w:t>§ 15</w:t>
      </w:r>
      <w:r w:rsidR="00CF2936" w:rsidRPr="00ED545B">
        <w:rPr>
          <w:rFonts w:ascii="Times New Roman" w:eastAsia="Aptos" w:hAnsi="Times New Roman" w:cs="Times New Roman"/>
          <w:kern w:val="2"/>
          <w:vertAlign w:val="superscript"/>
          <w14:ligatures w14:val="standardContextual"/>
        </w:rPr>
        <w:t>1</w:t>
      </w:r>
      <w:r w:rsidR="00841536" w:rsidRPr="00ED545B">
        <w:rPr>
          <w:rFonts w:ascii="Times New Roman" w:eastAsia="Aptos" w:hAnsi="Times New Roman" w:cs="Times New Roman"/>
          <w:kern w:val="2"/>
          <w14:ligatures w14:val="standardContextual"/>
        </w:rPr>
        <w:t xml:space="preserve">, milles </w:t>
      </w:r>
      <w:r w:rsidR="00CF2936" w:rsidRPr="00ED545B">
        <w:rPr>
          <w:rFonts w:ascii="Times New Roman" w:eastAsia="Aptos" w:hAnsi="Times New Roman" w:cs="Times New Roman"/>
          <w:kern w:val="2"/>
          <w14:ligatures w14:val="standardContextual"/>
        </w:rPr>
        <w:t>sätestatakse lapse eest mootorsõidukimaksu kohustuse vähendamise alused</w:t>
      </w:r>
      <w:r w:rsidR="00FA144C" w:rsidRPr="00ED545B">
        <w:rPr>
          <w:rFonts w:ascii="Times New Roman" w:eastAsia="Aptos" w:hAnsi="Times New Roman" w:cs="Times New Roman"/>
          <w:kern w:val="2"/>
          <w14:ligatures w14:val="standardContextual"/>
        </w:rPr>
        <w:t xml:space="preserve"> ja</w:t>
      </w:r>
      <w:r w:rsidR="00CF2936" w:rsidRPr="00ED545B">
        <w:rPr>
          <w:rFonts w:ascii="Times New Roman" w:eastAsia="Aptos" w:hAnsi="Times New Roman" w:cs="Times New Roman"/>
          <w:kern w:val="2"/>
          <w14:ligatures w14:val="standardContextual"/>
        </w:rPr>
        <w:t xml:space="preserve"> § 15</w:t>
      </w:r>
      <w:r w:rsidR="00CF2936" w:rsidRPr="00ED545B">
        <w:rPr>
          <w:rFonts w:ascii="Times New Roman" w:eastAsia="Aptos" w:hAnsi="Times New Roman" w:cs="Times New Roman"/>
          <w:kern w:val="2"/>
          <w:vertAlign w:val="superscript"/>
          <w14:ligatures w14:val="standardContextual"/>
        </w:rPr>
        <w:t>2</w:t>
      </w:r>
      <w:r w:rsidR="00FA144C" w:rsidRPr="00ED545B">
        <w:rPr>
          <w:rFonts w:ascii="Times New Roman" w:eastAsia="Aptos" w:hAnsi="Times New Roman" w:cs="Times New Roman"/>
          <w:kern w:val="2"/>
          <w14:ligatures w14:val="standardContextual"/>
        </w:rPr>
        <w:t xml:space="preserve">, milles </w:t>
      </w:r>
      <w:r w:rsidR="00CF2936" w:rsidRPr="00ED545B">
        <w:rPr>
          <w:rFonts w:ascii="Times New Roman" w:eastAsia="Aptos" w:hAnsi="Times New Roman" w:cs="Times New Roman"/>
          <w:kern w:val="2"/>
          <w14:ligatures w14:val="standardContextual"/>
        </w:rPr>
        <w:t xml:space="preserve">sätestatakse vähendamise arvutamine. </w:t>
      </w:r>
    </w:p>
    <w:p w14:paraId="2365044C" w14:textId="77777777" w:rsidR="00235B08" w:rsidRPr="00ED545B" w:rsidRDefault="00235B08" w:rsidP="00F41597">
      <w:pPr>
        <w:jc w:val="both"/>
        <w:rPr>
          <w:rFonts w:ascii="Times New Roman" w:eastAsia="Aptos" w:hAnsi="Times New Roman" w:cs="Times New Roman"/>
          <w:kern w:val="2"/>
          <w14:ligatures w14:val="standardContextual"/>
        </w:rPr>
      </w:pPr>
    </w:p>
    <w:p w14:paraId="091EA8F8" w14:textId="730F5AF5" w:rsidR="00672487" w:rsidRPr="00ED545B" w:rsidRDefault="00235B08"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Mootorsõidukimaksu kohustust vähendatakse lapse hooldusõigust omaval vanemal või füüsilisest isikust eestkostjal.</w:t>
      </w:r>
      <w:r w:rsidR="004C26A6" w:rsidRPr="00ED545B">
        <w:rPr>
          <w:rFonts w:ascii="Times New Roman" w:eastAsia="Aptos" w:hAnsi="Times New Roman" w:cs="Times New Roman"/>
          <w:kern w:val="2"/>
          <w14:ligatures w14:val="standardContextual"/>
        </w:rPr>
        <w:t xml:space="preserve"> Tüüpiliselt on lapsel Rahvastikuregistri</w:t>
      </w:r>
      <w:r w:rsidR="00B46374" w:rsidRPr="00ED545B">
        <w:rPr>
          <w:rFonts w:ascii="Times New Roman" w:eastAsia="Aptos" w:hAnsi="Times New Roman" w:cs="Times New Roman"/>
          <w:kern w:val="2"/>
          <w14:ligatures w14:val="standardContextual"/>
        </w:rPr>
        <w:t>sse</w:t>
      </w:r>
      <w:r w:rsidR="004C26A6" w:rsidRPr="00ED545B">
        <w:rPr>
          <w:rFonts w:ascii="Times New Roman" w:eastAsia="Aptos" w:hAnsi="Times New Roman" w:cs="Times New Roman"/>
          <w:kern w:val="2"/>
          <w14:ligatures w14:val="standardContextual"/>
        </w:rPr>
        <w:t xml:space="preserve"> märgitud üks või kaks</w:t>
      </w:r>
      <w:r w:rsidR="00FE7D47" w:rsidRPr="00ED545B">
        <w:rPr>
          <w:rFonts w:ascii="Times New Roman" w:eastAsia="Aptos" w:hAnsi="Times New Roman" w:cs="Times New Roman"/>
          <w:kern w:val="2"/>
          <w14:ligatures w14:val="standardContextual"/>
        </w:rPr>
        <w:t xml:space="preserve"> vanemat/eestkostjat, kuid see arv võib olla ka kuni kolm.</w:t>
      </w:r>
      <w:r w:rsidR="006A1A3A" w:rsidRPr="00ED545B">
        <w:rPr>
          <w:rFonts w:ascii="Times New Roman" w:eastAsia="Aptos" w:hAnsi="Times New Roman" w:cs="Times New Roman"/>
          <w:kern w:val="2"/>
          <w14:ligatures w14:val="standardContextual"/>
        </w:rPr>
        <w:t xml:space="preserve"> </w:t>
      </w:r>
      <w:r w:rsidR="00EF50EA" w:rsidRPr="00ED545B">
        <w:rPr>
          <w:rFonts w:ascii="Times New Roman" w:eastAsia="Aptos" w:hAnsi="Times New Roman" w:cs="Times New Roman"/>
          <w:kern w:val="2"/>
          <w14:ligatures w14:val="standardContextual"/>
        </w:rPr>
        <w:t>Eelnõus k</w:t>
      </w:r>
      <w:r w:rsidR="004C26A6" w:rsidRPr="00ED545B">
        <w:rPr>
          <w:rFonts w:ascii="Times New Roman" w:eastAsia="Aptos" w:hAnsi="Times New Roman" w:cs="Times New Roman"/>
          <w:kern w:val="2"/>
          <w14:ligatures w14:val="standardContextual"/>
        </w:rPr>
        <w:t>asutatakse</w:t>
      </w:r>
      <w:r w:rsidR="00FE7D47" w:rsidRPr="00ED545B">
        <w:rPr>
          <w:rFonts w:ascii="Times New Roman" w:eastAsia="Aptos" w:hAnsi="Times New Roman" w:cs="Times New Roman"/>
          <w:kern w:val="2"/>
          <w14:ligatures w14:val="standardContextual"/>
        </w:rPr>
        <w:t xml:space="preserve"> üldistava</w:t>
      </w:r>
      <w:r w:rsidR="00EF50EA" w:rsidRPr="00ED545B">
        <w:rPr>
          <w:rFonts w:ascii="Times New Roman" w:eastAsia="Aptos" w:hAnsi="Times New Roman" w:cs="Times New Roman"/>
          <w:kern w:val="2"/>
          <w14:ligatures w14:val="standardContextual"/>
        </w:rPr>
        <w:t xml:space="preserve">t terminit „vanem“, kuid oluline on tähele panna, et see ei ole võrdne </w:t>
      </w:r>
      <w:r w:rsidR="00096B32" w:rsidRPr="00ED545B">
        <w:rPr>
          <w:rFonts w:ascii="Times New Roman" w:eastAsia="Aptos" w:hAnsi="Times New Roman" w:cs="Times New Roman"/>
          <w:kern w:val="2"/>
          <w14:ligatures w14:val="standardContextual"/>
        </w:rPr>
        <w:t xml:space="preserve">perekonnaseaduse terminiga „vanem“. Nimetatud seaduse kohaselt </w:t>
      </w:r>
      <w:r w:rsidR="002D02F8" w:rsidRPr="00ED545B">
        <w:rPr>
          <w:rFonts w:ascii="Times New Roman" w:eastAsia="Aptos" w:hAnsi="Times New Roman" w:cs="Times New Roman"/>
          <w:kern w:val="2"/>
          <w14:ligatures w14:val="standardContextual"/>
        </w:rPr>
        <w:t xml:space="preserve">ei </w:t>
      </w:r>
      <w:r w:rsidR="00454A18" w:rsidRPr="00ED545B">
        <w:rPr>
          <w:rFonts w:ascii="Times New Roman" w:eastAsia="Aptos" w:hAnsi="Times New Roman" w:cs="Times New Roman"/>
          <w:kern w:val="2"/>
          <w14:ligatures w14:val="standardContextual"/>
        </w:rPr>
        <w:t>ole</w:t>
      </w:r>
      <w:r w:rsidR="002D02F8" w:rsidRPr="00ED545B">
        <w:rPr>
          <w:rFonts w:ascii="Times New Roman" w:eastAsia="Aptos" w:hAnsi="Times New Roman" w:cs="Times New Roman"/>
          <w:kern w:val="2"/>
          <w14:ligatures w14:val="standardContextual"/>
        </w:rPr>
        <w:t xml:space="preserve"> lapsel rohkem kui kaks vanemat, kuid eelnõukohane maksuvähendus arvutatakse </w:t>
      </w:r>
      <w:r w:rsidR="00F16613" w:rsidRPr="00ED545B">
        <w:rPr>
          <w:rFonts w:ascii="Times New Roman" w:eastAsia="Aptos" w:hAnsi="Times New Roman" w:cs="Times New Roman"/>
          <w:kern w:val="2"/>
          <w14:ligatures w14:val="standardContextual"/>
        </w:rPr>
        <w:t>lapse hooldusõiguse alusel.</w:t>
      </w:r>
      <w:r w:rsidRPr="00ED545B">
        <w:rPr>
          <w:rFonts w:ascii="Times New Roman" w:eastAsia="Aptos" w:hAnsi="Times New Roman" w:cs="Times New Roman"/>
          <w:kern w:val="2"/>
          <w14:ligatures w14:val="standardContextual"/>
        </w:rPr>
        <w:t xml:space="preserve"> </w:t>
      </w:r>
      <w:r w:rsidR="00672487" w:rsidRPr="00ED545B">
        <w:rPr>
          <w:rFonts w:ascii="Times New Roman" w:eastAsia="Aptos" w:hAnsi="Times New Roman" w:cs="Times New Roman"/>
          <w:kern w:val="2"/>
          <w14:ligatures w14:val="standardContextual"/>
        </w:rPr>
        <w:t>Vähenduse</w:t>
      </w:r>
      <w:r w:rsidRPr="00ED545B">
        <w:rPr>
          <w:rFonts w:ascii="Times New Roman" w:eastAsia="Aptos" w:hAnsi="Times New Roman" w:cs="Times New Roman"/>
          <w:kern w:val="2"/>
          <w14:ligatures w14:val="standardContextual"/>
        </w:rPr>
        <w:t xml:space="preserve"> saamiseks peab vanem olema vähemalt ühe sõiduki omanik või vastutav kasutaja läbi liisinglepingu</w:t>
      </w:r>
      <w:r w:rsidR="00672487" w:rsidRPr="00ED545B">
        <w:rPr>
          <w:rFonts w:ascii="Times New Roman" w:eastAsia="Aptos" w:hAnsi="Times New Roman" w:cs="Times New Roman"/>
          <w:kern w:val="2"/>
          <w14:ligatures w14:val="standardContextual"/>
        </w:rPr>
        <w:t>, mis on ka arusaadav, sest vähendust arvutatakse üksnes mootorsõidukimaksu teate kontekstis (§ 15</w:t>
      </w:r>
      <w:r w:rsidR="00672487" w:rsidRPr="00ED545B">
        <w:rPr>
          <w:rFonts w:ascii="Times New Roman" w:eastAsia="Aptos" w:hAnsi="Times New Roman" w:cs="Times New Roman"/>
          <w:kern w:val="2"/>
          <w:vertAlign w:val="superscript"/>
          <w14:ligatures w14:val="standardContextual"/>
        </w:rPr>
        <w:t>1</w:t>
      </w:r>
      <w:r w:rsidR="00672487" w:rsidRPr="00ED545B">
        <w:rPr>
          <w:rFonts w:ascii="Times New Roman" w:eastAsia="Aptos" w:hAnsi="Times New Roman" w:cs="Times New Roman"/>
          <w:kern w:val="2"/>
          <w14:ligatures w14:val="standardContextual"/>
        </w:rPr>
        <w:t xml:space="preserve"> lõige 1)</w:t>
      </w:r>
      <w:r w:rsidR="0010550F" w:rsidRPr="00ED545B">
        <w:rPr>
          <w:rFonts w:ascii="Times New Roman" w:eastAsia="Aptos" w:hAnsi="Times New Roman" w:cs="Times New Roman"/>
          <w:kern w:val="2"/>
          <w14:ligatures w14:val="standardContextual"/>
        </w:rPr>
        <w:t xml:space="preserve">. Seetõttu näiteks ei saa </w:t>
      </w:r>
      <w:r w:rsidR="00DD08D9" w:rsidRPr="00ED545B">
        <w:rPr>
          <w:rFonts w:ascii="Times New Roman" w:eastAsia="Aptos" w:hAnsi="Times New Roman" w:cs="Times New Roman"/>
          <w:kern w:val="2"/>
          <w14:ligatures w14:val="standardContextual"/>
        </w:rPr>
        <w:t xml:space="preserve">vähendust sõiduki eest, mis on ajutiselt kustutatud ja mille kohta ei ole maksuteadet väljastatud. </w:t>
      </w:r>
    </w:p>
    <w:p w14:paraId="1B2CC450" w14:textId="77777777" w:rsidR="00672487" w:rsidRPr="00ED545B" w:rsidRDefault="00672487" w:rsidP="00F41597">
      <w:pPr>
        <w:jc w:val="both"/>
        <w:rPr>
          <w:rFonts w:ascii="Times New Roman" w:eastAsia="Aptos" w:hAnsi="Times New Roman" w:cs="Times New Roman"/>
          <w:kern w:val="2"/>
          <w14:ligatures w14:val="standardContextual"/>
        </w:rPr>
      </w:pPr>
    </w:p>
    <w:p w14:paraId="3EB3F58B" w14:textId="592375CC" w:rsidR="00672487" w:rsidRPr="00ED545B" w:rsidRDefault="00672487"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Laps käesoleva seaduse tähenduses on kuni 18-aastane (kaasa arvatud) isik</w:t>
      </w:r>
      <w:r w:rsidR="00D468C3" w:rsidRPr="00ED545B">
        <w:rPr>
          <w:rFonts w:ascii="Times New Roman" w:eastAsia="Aptos" w:hAnsi="Times New Roman" w:cs="Times New Roman"/>
          <w:kern w:val="2"/>
          <w14:ligatures w14:val="standardContextual"/>
        </w:rPr>
        <w:t xml:space="preserve"> (§ 15</w:t>
      </w:r>
      <w:r w:rsidR="00D468C3" w:rsidRPr="00ED545B">
        <w:rPr>
          <w:rFonts w:ascii="Times New Roman" w:eastAsia="Aptos" w:hAnsi="Times New Roman" w:cs="Times New Roman"/>
          <w:kern w:val="2"/>
          <w:vertAlign w:val="superscript"/>
          <w14:ligatures w14:val="standardContextual"/>
        </w:rPr>
        <w:t>1</w:t>
      </w:r>
      <w:r w:rsidR="00D468C3" w:rsidRPr="00ED545B">
        <w:rPr>
          <w:rFonts w:ascii="Times New Roman" w:eastAsia="Aptos" w:hAnsi="Times New Roman" w:cs="Times New Roman"/>
          <w:kern w:val="2"/>
          <w14:ligatures w14:val="standardContextual"/>
        </w:rPr>
        <w:t xml:space="preserve"> lõige </w:t>
      </w:r>
      <w:r w:rsidR="002909E8" w:rsidRPr="00ED545B">
        <w:rPr>
          <w:rFonts w:ascii="Times New Roman" w:eastAsia="Aptos" w:hAnsi="Times New Roman" w:cs="Times New Roman"/>
          <w:kern w:val="2"/>
          <w14:ligatures w14:val="standardContextual"/>
        </w:rPr>
        <w:t>6</w:t>
      </w:r>
      <w:r w:rsidR="00D468C3" w:rsidRPr="00ED545B">
        <w:rPr>
          <w:rFonts w:ascii="Times New Roman" w:eastAsia="Aptos" w:hAnsi="Times New Roman" w:cs="Times New Roman"/>
          <w:kern w:val="2"/>
          <w14:ligatures w14:val="standardContextual"/>
        </w:rPr>
        <w:t>)</w:t>
      </w:r>
      <w:r w:rsidRPr="00ED545B">
        <w:rPr>
          <w:rFonts w:ascii="Times New Roman" w:eastAsia="Aptos" w:hAnsi="Times New Roman" w:cs="Times New Roman"/>
          <w:kern w:val="2"/>
          <w14:ligatures w14:val="standardContextual"/>
        </w:rPr>
        <w:t>. Kui laps saab 18-aastaseks, lõpeb üldjuhul ka tema üle hooldusõiguse pidamine. Mootorsõidukimaksu kohustuse vähendamist on otsustatud pikendada kuni laps veel on 18-aastane, st ei ole saanud 19-aastaseks. Kui algava maksustamisperioodi 1. jaanuaril on laps 18-aastane, vähendatakse mootorsõidukimaksu</w:t>
      </w:r>
      <w:r w:rsidR="0032487D" w:rsidRPr="00ED545B">
        <w:rPr>
          <w:rFonts w:ascii="Times New Roman" w:eastAsia="Aptos" w:hAnsi="Times New Roman" w:cs="Times New Roman"/>
          <w:kern w:val="2"/>
          <w14:ligatures w14:val="standardContextual"/>
        </w:rPr>
        <w:t xml:space="preserve"> </w:t>
      </w:r>
      <w:r w:rsidRPr="00ED545B">
        <w:rPr>
          <w:rFonts w:ascii="Times New Roman" w:eastAsia="Aptos" w:hAnsi="Times New Roman" w:cs="Times New Roman"/>
          <w:kern w:val="2"/>
          <w14:ligatures w14:val="standardContextual"/>
        </w:rPr>
        <w:t>kohustus</w:t>
      </w:r>
      <w:r w:rsidR="00D468C3" w:rsidRPr="00ED545B">
        <w:rPr>
          <w:rFonts w:ascii="Times New Roman" w:eastAsia="Aptos" w:hAnsi="Times New Roman" w:cs="Times New Roman"/>
          <w:kern w:val="2"/>
          <w14:ligatures w14:val="standardContextual"/>
        </w:rPr>
        <w:t>t sellel isikul, kellel oli lapse täisealiseks saamise päeval</w:t>
      </w:r>
      <w:r w:rsidR="00CB179D" w:rsidRPr="00ED545B">
        <w:rPr>
          <w:rFonts w:ascii="Times New Roman" w:eastAsia="Aptos" w:hAnsi="Times New Roman" w:cs="Times New Roman"/>
          <w:kern w:val="2"/>
          <w14:ligatures w14:val="standardContextual"/>
        </w:rPr>
        <w:t>e</w:t>
      </w:r>
      <w:r w:rsidR="00D468C3" w:rsidRPr="00ED545B">
        <w:rPr>
          <w:rFonts w:ascii="Times New Roman" w:eastAsia="Aptos" w:hAnsi="Times New Roman" w:cs="Times New Roman"/>
          <w:kern w:val="2"/>
          <w14:ligatures w14:val="standardContextual"/>
        </w:rPr>
        <w:t xml:space="preserve"> eelneval päeval hooldusõigus (§ 15</w:t>
      </w:r>
      <w:r w:rsidR="00D468C3" w:rsidRPr="00ED545B">
        <w:rPr>
          <w:rFonts w:ascii="Times New Roman" w:eastAsia="Aptos" w:hAnsi="Times New Roman" w:cs="Times New Roman"/>
          <w:kern w:val="2"/>
          <w:vertAlign w:val="superscript"/>
          <w14:ligatures w14:val="standardContextual"/>
        </w:rPr>
        <w:t>1</w:t>
      </w:r>
      <w:r w:rsidR="00D468C3" w:rsidRPr="00ED545B">
        <w:rPr>
          <w:rFonts w:ascii="Times New Roman" w:eastAsia="Aptos" w:hAnsi="Times New Roman" w:cs="Times New Roman"/>
          <w:kern w:val="2"/>
          <w14:ligatures w14:val="standardContextual"/>
        </w:rPr>
        <w:t xml:space="preserve"> lõige </w:t>
      </w:r>
      <w:r w:rsidR="00513627" w:rsidRPr="00ED545B">
        <w:rPr>
          <w:rFonts w:ascii="Times New Roman" w:eastAsia="Aptos" w:hAnsi="Times New Roman" w:cs="Times New Roman"/>
          <w:kern w:val="2"/>
          <w14:ligatures w14:val="standardContextual"/>
        </w:rPr>
        <w:t>5</w:t>
      </w:r>
      <w:r w:rsidR="00D468C3" w:rsidRPr="00ED545B">
        <w:rPr>
          <w:rFonts w:ascii="Times New Roman" w:eastAsia="Aptos" w:hAnsi="Times New Roman" w:cs="Times New Roman"/>
          <w:kern w:val="2"/>
          <w14:ligatures w14:val="standardContextual"/>
        </w:rPr>
        <w:t>). Kui laps saab 19-aastaseks näiteks 1. mail ja pere, kel varem pole sõidukit olnud, ostab oma esimese ja uue sõiduki 28. mail, siis maksuteatel, mille maksuhaldur väljastab, vähendamist enam arvesse võtta ei saa – laps oli saanud juba 19-aastaseks. Perel oli võimalik vähendust kasutada kuni 30. aprillini</w:t>
      </w:r>
      <w:r w:rsidR="00F117FA" w:rsidRPr="00ED545B">
        <w:rPr>
          <w:rFonts w:ascii="Times New Roman" w:eastAsia="Aptos" w:hAnsi="Times New Roman" w:cs="Times New Roman"/>
          <w:kern w:val="2"/>
          <w14:ligatures w14:val="standardContextual"/>
        </w:rPr>
        <w:t xml:space="preserve"> ning kui oli varasem plaan sõiduk soetada, saab seda</w:t>
      </w:r>
      <w:r w:rsidR="00450C7F" w:rsidRPr="00ED545B">
        <w:rPr>
          <w:rFonts w:ascii="Times New Roman" w:eastAsia="Aptos" w:hAnsi="Times New Roman" w:cs="Times New Roman"/>
          <w:kern w:val="2"/>
          <w14:ligatures w14:val="standardContextual"/>
        </w:rPr>
        <w:t xml:space="preserve"> soetamisel</w:t>
      </w:r>
      <w:r w:rsidR="00F117FA" w:rsidRPr="00ED545B">
        <w:rPr>
          <w:rFonts w:ascii="Times New Roman" w:eastAsia="Aptos" w:hAnsi="Times New Roman" w:cs="Times New Roman"/>
          <w:kern w:val="2"/>
          <w14:ligatures w14:val="standardContextual"/>
        </w:rPr>
        <w:t xml:space="preserve"> arvestada. </w:t>
      </w:r>
      <w:r w:rsidR="00D468C3" w:rsidRPr="00ED545B">
        <w:rPr>
          <w:rFonts w:ascii="Times New Roman" w:eastAsia="Aptos" w:hAnsi="Times New Roman" w:cs="Times New Roman"/>
          <w:kern w:val="2"/>
          <w14:ligatures w14:val="standardContextual"/>
        </w:rPr>
        <w:t xml:space="preserve"> </w:t>
      </w:r>
    </w:p>
    <w:p w14:paraId="012267CD" w14:textId="77777777" w:rsidR="00D468C3" w:rsidRPr="00ED545B" w:rsidRDefault="00D468C3" w:rsidP="00F41597">
      <w:pPr>
        <w:jc w:val="both"/>
        <w:rPr>
          <w:rFonts w:ascii="Times New Roman" w:eastAsia="Aptos" w:hAnsi="Times New Roman" w:cs="Times New Roman"/>
          <w:kern w:val="2"/>
          <w14:ligatures w14:val="standardContextual"/>
        </w:rPr>
      </w:pPr>
    </w:p>
    <w:p w14:paraId="0C773604" w14:textId="0E4D5400" w:rsidR="00D468C3" w:rsidRPr="00ED545B" w:rsidRDefault="00D468C3"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Mootorsõidukimaksu kohustust vähendatakse M1- või N1-kategooria mootorsõidukil ehk sõiduautol või väikebussil. MSMS §-s 11 sätestatud kategooriate eest vähendust ei kohaldata (mootorrattad, ATV-d jmt).</w:t>
      </w:r>
    </w:p>
    <w:p w14:paraId="39C2DD80" w14:textId="77777777" w:rsidR="00274D7A" w:rsidRPr="00ED545B" w:rsidRDefault="00274D7A" w:rsidP="00F41597">
      <w:pPr>
        <w:jc w:val="both"/>
        <w:rPr>
          <w:rFonts w:ascii="Times New Roman" w:eastAsia="Aptos" w:hAnsi="Times New Roman" w:cs="Times New Roman"/>
          <w:kern w:val="2"/>
          <w14:ligatures w14:val="standardContextual"/>
        </w:rPr>
      </w:pPr>
    </w:p>
    <w:p w14:paraId="4871792F" w14:textId="6D616413" w:rsidR="00846F94" w:rsidRPr="00ED545B" w:rsidRDefault="00274D7A"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Maksukohustuse arvutamis</w:t>
      </w:r>
      <w:r w:rsidR="00387930" w:rsidRPr="00ED545B">
        <w:rPr>
          <w:rFonts w:ascii="Times New Roman" w:eastAsia="Aptos" w:hAnsi="Times New Roman" w:cs="Times New Roman"/>
          <w:kern w:val="2"/>
          <w14:ligatures w14:val="standardContextual"/>
        </w:rPr>
        <w:t>t mõjutanud vähendamised kajastatakse maksuteatel (§ 15</w:t>
      </w:r>
      <w:r w:rsidR="00387930" w:rsidRPr="00ED545B">
        <w:rPr>
          <w:rFonts w:ascii="Times New Roman" w:eastAsia="Aptos" w:hAnsi="Times New Roman" w:cs="Times New Roman"/>
          <w:kern w:val="2"/>
          <w:vertAlign w:val="superscript"/>
          <w14:ligatures w14:val="standardContextual"/>
        </w:rPr>
        <w:t>1</w:t>
      </w:r>
      <w:r w:rsidR="00387930" w:rsidRPr="00ED545B">
        <w:rPr>
          <w:rFonts w:ascii="Times New Roman" w:eastAsia="Aptos" w:hAnsi="Times New Roman" w:cs="Times New Roman"/>
          <w:kern w:val="2"/>
          <w14:ligatures w14:val="standardContextual"/>
        </w:rPr>
        <w:t xml:space="preserve"> 4)</w:t>
      </w:r>
      <w:r w:rsidR="00846F94" w:rsidRPr="00ED545B">
        <w:rPr>
          <w:rFonts w:ascii="Times New Roman" w:eastAsia="Aptos" w:hAnsi="Times New Roman" w:cs="Times New Roman"/>
          <w:kern w:val="2"/>
          <w14:ligatures w14:val="standardContextual"/>
        </w:rPr>
        <w:t>. Märgitakse vanema lapsed, sõidukid ja võimalik täiendav vähendus</w:t>
      </w:r>
      <w:r w:rsidR="000145E4" w:rsidRPr="00ED545B">
        <w:rPr>
          <w:rFonts w:ascii="Times New Roman" w:eastAsia="Aptos" w:hAnsi="Times New Roman" w:cs="Times New Roman"/>
          <w:kern w:val="2"/>
          <w14:ligatures w14:val="standardContextual"/>
        </w:rPr>
        <w:t xml:space="preserve"> teise vanema arvelt.</w:t>
      </w:r>
    </w:p>
    <w:p w14:paraId="2203E8D0" w14:textId="77777777" w:rsidR="00C94838" w:rsidRPr="00ED545B" w:rsidRDefault="00C94838" w:rsidP="00F41597">
      <w:pPr>
        <w:jc w:val="both"/>
        <w:rPr>
          <w:rFonts w:ascii="Times New Roman" w:eastAsia="Aptos" w:hAnsi="Times New Roman" w:cs="Times New Roman"/>
          <w:kern w:val="2"/>
          <w14:ligatures w14:val="standardContextual"/>
        </w:rPr>
      </w:pPr>
    </w:p>
    <w:p w14:paraId="5A2F2423" w14:textId="2BD153B4" w:rsidR="00C94838" w:rsidRPr="00ED545B" w:rsidRDefault="00C94838" w:rsidP="00F41597">
      <w:pPr>
        <w:pStyle w:val="paragraph"/>
        <w:spacing w:before="0" w:beforeAutospacing="0" w:after="0" w:afterAutospacing="0"/>
        <w:jc w:val="both"/>
        <w:textAlignment w:val="baseline"/>
      </w:pPr>
      <w:r w:rsidRPr="00ED545B">
        <w:t>Hooldusõigus käesoleva seaduse tähenduses on lapse ainuhooldusõigus või ühine hooldusõigus, mida ei ole peatatud, piiratud</w:t>
      </w:r>
      <w:r w:rsidR="00F7550D" w:rsidRPr="00ED545B">
        <w:t>,</w:t>
      </w:r>
      <w:r w:rsidRPr="00ED545B">
        <w:t xml:space="preserve"> üle antud ega ära võetud </w:t>
      </w:r>
      <w:r w:rsidRPr="00ED545B">
        <w:rPr>
          <w:rFonts w:eastAsia="Aptos"/>
          <w:kern w:val="2"/>
          <w14:ligatures w14:val="standardContextual"/>
        </w:rPr>
        <w:t>(§ 15</w:t>
      </w:r>
      <w:r w:rsidRPr="00ED545B">
        <w:rPr>
          <w:rFonts w:eastAsia="Aptos"/>
          <w:kern w:val="2"/>
          <w:vertAlign w:val="superscript"/>
          <w14:ligatures w14:val="standardContextual"/>
        </w:rPr>
        <w:t>1</w:t>
      </w:r>
      <w:r w:rsidRPr="00ED545B">
        <w:rPr>
          <w:rFonts w:eastAsia="Aptos"/>
          <w:kern w:val="2"/>
          <w14:ligatures w14:val="standardContextual"/>
        </w:rPr>
        <w:t xml:space="preserve"> lõige 4)</w:t>
      </w:r>
      <w:r w:rsidRPr="00ED545B">
        <w:t xml:space="preserve">. Hooldusõigus jaguneb ühiseks hooldusõiguseks ja ainuhooldusõiguseks. Ühine hooldusõigus tähendab, et vanemad jagavad lapse hooldamise ja kasvatamisega seotud otsuseid ning vastutust võrdselt. Ainuhooldusõigus on ühe vanema õigus ja kohustus hoolitseda lapse eest ja teisel vanemal ei ole otsustusõigust lapsega seotud küsimustes. Ainuhooldusõigusega on tegemist juhul, kui üks vanem ei suuda või ei soovi hooldusõiguses osaleda. </w:t>
      </w:r>
    </w:p>
    <w:p w14:paraId="1E4AE6D7" w14:textId="77777777" w:rsidR="009538D3" w:rsidRPr="00ED545B" w:rsidRDefault="009538D3" w:rsidP="00F41597">
      <w:pPr>
        <w:pStyle w:val="paragraph"/>
        <w:spacing w:before="0" w:beforeAutospacing="0" w:after="0" w:afterAutospacing="0"/>
        <w:jc w:val="both"/>
        <w:textAlignment w:val="baseline"/>
      </w:pPr>
    </w:p>
    <w:p w14:paraId="0A92E308" w14:textId="35CF523F" w:rsidR="009538D3" w:rsidRPr="00ED545B" w:rsidRDefault="009538D3"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Maksukohustust vähendatakse kuni 100 eurot ühe lapse eest kogu õigustatud isiku M1- ja N1-kategooria sõidukite mootorsõidukimaksu summa suhtes (§ 15</w:t>
      </w:r>
      <w:r w:rsidRPr="00ED545B">
        <w:rPr>
          <w:rFonts w:ascii="Times New Roman" w:eastAsia="Aptos" w:hAnsi="Times New Roman" w:cs="Times New Roman"/>
          <w:kern w:val="2"/>
          <w:vertAlign w:val="superscript"/>
          <w14:ligatures w14:val="standardContextual"/>
        </w:rPr>
        <w:t>1</w:t>
      </w:r>
      <w:r w:rsidRPr="00ED545B">
        <w:rPr>
          <w:rFonts w:ascii="Times New Roman" w:eastAsia="Aptos" w:hAnsi="Times New Roman" w:cs="Times New Roman"/>
          <w:kern w:val="2"/>
          <w14:ligatures w14:val="standardContextual"/>
        </w:rPr>
        <w:t xml:space="preserve"> lõige 2)</w:t>
      </w:r>
      <w:r w:rsidR="00562154" w:rsidRPr="00ED545B">
        <w:rPr>
          <w:rFonts w:ascii="Times New Roman" w:eastAsia="Aptos" w:hAnsi="Times New Roman" w:cs="Times New Roman"/>
          <w:kern w:val="2"/>
          <w14:ligatures w14:val="standardContextual"/>
        </w:rPr>
        <w:t xml:space="preserve"> ja arvutu</w:t>
      </w:r>
      <w:r w:rsidR="002D7E74" w:rsidRPr="00ED545B">
        <w:rPr>
          <w:rFonts w:ascii="Times New Roman" w:eastAsia="Aptos" w:hAnsi="Times New Roman" w:cs="Times New Roman"/>
          <w:kern w:val="2"/>
          <w14:ligatures w14:val="standardContextual"/>
        </w:rPr>
        <w:t>s viiakse läbi laste vanuse järjekorras</w:t>
      </w:r>
      <w:r w:rsidRPr="00ED545B">
        <w:rPr>
          <w:rFonts w:ascii="Times New Roman" w:eastAsia="Aptos" w:hAnsi="Times New Roman" w:cs="Times New Roman"/>
          <w:kern w:val="2"/>
          <w14:ligatures w14:val="standardContextual"/>
        </w:rPr>
        <w:t>. Kui lapsel on mitu vanemat, jagatakse maksukohustust vähendav summa vanemate vahel võrdselt. Kui ühe vanema maksukohustus on väiksem kui tema maksukohustust vähendav summa, jagatakse jääk omakorda ülejäänud vanemate vahel (§ 15</w:t>
      </w:r>
      <w:r w:rsidRPr="00ED545B">
        <w:rPr>
          <w:rFonts w:ascii="Times New Roman" w:eastAsia="Aptos" w:hAnsi="Times New Roman" w:cs="Times New Roman"/>
          <w:kern w:val="2"/>
          <w:vertAlign w:val="superscript"/>
          <w14:ligatures w14:val="standardContextual"/>
        </w:rPr>
        <w:t>1</w:t>
      </w:r>
      <w:r w:rsidRPr="00ED545B">
        <w:rPr>
          <w:rFonts w:ascii="Times New Roman" w:eastAsia="Aptos" w:hAnsi="Times New Roman" w:cs="Times New Roman"/>
          <w:kern w:val="2"/>
          <w14:ligatures w14:val="standardContextual"/>
        </w:rPr>
        <w:t xml:space="preserve"> lõige 3).</w:t>
      </w:r>
    </w:p>
    <w:p w14:paraId="6D85FE53" w14:textId="77777777" w:rsidR="00C94838" w:rsidRPr="00ED545B" w:rsidRDefault="00C94838" w:rsidP="00F41597">
      <w:pPr>
        <w:jc w:val="both"/>
        <w:rPr>
          <w:rFonts w:ascii="Times New Roman" w:eastAsia="Aptos" w:hAnsi="Times New Roman" w:cs="Times New Roman"/>
          <w:kern w:val="2"/>
          <w14:ligatures w14:val="standardContextual"/>
        </w:rPr>
      </w:pPr>
    </w:p>
    <w:p w14:paraId="5A820E06" w14:textId="1B22B2D5" w:rsidR="00C94838" w:rsidRPr="00ED545B" w:rsidRDefault="00C94838" w:rsidP="00F41597">
      <w:pPr>
        <w:jc w:val="both"/>
        <w:rPr>
          <w:rFonts w:ascii="Times New Roman" w:eastAsia="Aptos" w:hAnsi="Times New Roman" w:cs="Times New Roman"/>
          <w:b/>
          <w:bCs/>
          <w:kern w:val="2"/>
          <w14:ligatures w14:val="standardContextual"/>
        </w:rPr>
      </w:pPr>
      <w:r w:rsidRPr="00ED545B">
        <w:rPr>
          <w:rFonts w:ascii="Times New Roman" w:eastAsia="Aptos" w:hAnsi="Times New Roman" w:cs="Times New Roman"/>
          <w:b/>
          <w:bCs/>
          <w:kern w:val="2"/>
          <w14:ligatures w14:val="standardContextual"/>
        </w:rPr>
        <w:t xml:space="preserve">Kokkuvõtvalt peavad isikul </w:t>
      </w:r>
      <w:r w:rsidR="00F7550D" w:rsidRPr="00ED545B">
        <w:rPr>
          <w:rFonts w:ascii="Times New Roman" w:eastAsia="Aptos" w:hAnsi="Times New Roman" w:cs="Times New Roman"/>
          <w:b/>
          <w:bCs/>
          <w:kern w:val="2"/>
          <w14:ligatures w14:val="standardContextual"/>
        </w:rPr>
        <w:t xml:space="preserve">mootorsõidukimaksu kohustuse </w:t>
      </w:r>
      <w:r w:rsidRPr="00ED545B">
        <w:rPr>
          <w:rFonts w:ascii="Times New Roman" w:eastAsia="Aptos" w:hAnsi="Times New Roman" w:cs="Times New Roman"/>
          <w:b/>
          <w:bCs/>
          <w:kern w:val="2"/>
          <w14:ligatures w14:val="standardContextual"/>
        </w:rPr>
        <w:t>vähendamise saamiseks olema täidetud</w:t>
      </w:r>
      <w:r w:rsidR="00F7550D" w:rsidRPr="00ED545B">
        <w:rPr>
          <w:rFonts w:ascii="Times New Roman" w:eastAsia="Aptos" w:hAnsi="Times New Roman" w:cs="Times New Roman"/>
          <w:b/>
          <w:bCs/>
          <w:kern w:val="2"/>
          <w14:ligatures w14:val="standardContextual"/>
        </w:rPr>
        <w:t xml:space="preserve"> mõlemad</w:t>
      </w:r>
      <w:r w:rsidRPr="00ED545B">
        <w:rPr>
          <w:rFonts w:ascii="Times New Roman" w:eastAsia="Aptos" w:hAnsi="Times New Roman" w:cs="Times New Roman"/>
          <w:b/>
          <w:bCs/>
          <w:kern w:val="2"/>
          <w14:ligatures w14:val="standardContextual"/>
        </w:rPr>
        <w:t xml:space="preserve"> tingimused:</w:t>
      </w:r>
    </w:p>
    <w:p w14:paraId="4A60EC6C" w14:textId="77777777" w:rsidR="00C94838" w:rsidRPr="00195E9A" w:rsidRDefault="00C94838" w:rsidP="00F41597">
      <w:pPr>
        <w:pStyle w:val="Loendilik"/>
        <w:numPr>
          <w:ilvl w:val="0"/>
          <w:numId w:val="11"/>
        </w:numPr>
        <w:jc w:val="both"/>
        <w:rPr>
          <w:rFonts w:ascii="Times New Roman" w:eastAsia="Aptos" w:hAnsi="Times New Roman" w:cs="Times New Roman"/>
          <w:kern w:val="2"/>
          <w14:ligatures w14:val="standardContextual"/>
        </w:rPr>
      </w:pPr>
      <w:r w:rsidRPr="00195E9A">
        <w:rPr>
          <w:rFonts w:ascii="Times New Roman" w:eastAsia="Aptos" w:hAnsi="Times New Roman" w:cs="Times New Roman"/>
          <w:kern w:val="2"/>
          <w14:ligatures w14:val="standardContextual"/>
        </w:rPr>
        <w:t>tal on vähemalt ühe 18-aastase (kaasa arvatud) lapse täielik hooldusõigus;</w:t>
      </w:r>
    </w:p>
    <w:p w14:paraId="035AC8D3" w14:textId="26AB2256" w:rsidR="00C94838" w:rsidRPr="00195E9A" w:rsidRDefault="00C94838" w:rsidP="00F41597">
      <w:pPr>
        <w:pStyle w:val="Loendilik"/>
        <w:numPr>
          <w:ilvl w:val="0"/>
          <w:numId w:val="11"/>
        </w:numPr>
        <w:jc w:val="both"/>
        <w:rPr>
          <w:rFonts w:ascii="Times New Roman" w:eastAsia="Aptos" w:hAnsi="Times New Roman" w:cs="Times New Roman"/>
          <w:kern w:val="2"/>
          <w14:ligatures w14:val="standardContextual"/>
        </w:rPr>
      </w:pPr>
      <w:r w:rsidRPr="00195E9A">
        <w:rPr>
          <w:rFonts w:ascii="Times New Roman" w:eastAsia="Aptos" w:hAnsi="Times New Roman" w:cs="Times New Roman"/>
          <w:kern w:val="2"/>
          <w14:ligatures w14:val="standardContextual"/>
        </w:rPr>
        <w:t xml:space="preserve">ta on vähemalt ühe sõiduauto või väikebussi (M1- või N1-kategooria) omanik või vastutav kasutaja </w:t>
      </w:r>
      <w:r w:rsidR="00F7550D" w:rsidRPr="00195E9A">
        <w:rPr>
          <w:rFonts w:ascii="Times New Roman" w:eastAsia="Aptos" w:hAnsi="Times New Roman" w:cs="Times New Roman"/>
          <w:kern w:val="2"/>
          <w14:ligatures w14:val="standardContextual"/>
        </w:rPr>
        <w:t>(</w:t>
      </w:r>
      <w:r w:rsidR="008A1BE2">
        <w:rPr>
          <w:rFonts w:ascii="Times New Roman" w:eastAsia="Aptos" w:hAnsi="Times New Roman" w:cs="Times New Roman"/>
          <w:kern w:val="2"/>
          <w14:ligatures w14:val="standardContextual"/>
        </w:rPr>
        <w:t xml:space="preserve">kui sõiduki omanik on </w:t>
      </w:r>
      <w:r w:rsidR="00F7550D" w:rsidRPr="00195E9A">
        <w:rPr>
          <w:rFonts w:ascii="Times New Roman" w:eastAsia="Aptos" w:hAnsi="Times New Roman" w:cs="Times New Roman"/>
          <w:kern w:val="2"/>
          <w14:ligatures w14:val="standardContextual"/>
        </w:rPr>
        <w:t>liisingu</w:t>
      </w:r>
      <w:r w:rsidR="008A1BE2">
        <w:rPr>
          <w:rFonts w:ascii="Times New Roman" w:eastAsia="Aptos" w:hAnsi="Times New Roman" w:cs="Times New Roman"/>
          <w:kern w:val="2"/>
          <w14:ligatures w14:val="standardContextual"/>
        </w:rPr>
        <w:t>andja</w:t>
      </w:r>
      <w:r w:rsidR="00F7550D" w:rsidRPr="00195E9A">
        <w:rPr>
          <w:rFonts w:ascii="Times New Roman" w:eastAsia="Aptos" w:hAnsi="Times New Roman" w:cs="Times New Roman"/>
          <w:kern w:val="2"/>
          <w14:ligatures w14:val="standardContextual"/>
        </w:rPr>
        <w:t>)</w:t>
      </w:r>
      <w:r w:rsidRPr="00195E9A">
        <w:rPr>
          <w:rFonts w:ascii="Times New Roman" w:eastAsia="Aptos" w:hAnsi="Times New Roman" w:cs="Times New Roman"/>
          <w:kern w:val="2"/>
          <w14:ligatures w14:val="standardContextual"/>
        </w:rPr>
        <w:t xml:space="preserve">. </w:t>
      </w:r>
    </w:p>
    <w:p w14:paraId="4D9085EF" w14:textId="77777777" w:rsidR="00D468C3" w:rsidRPr="00ED545B" w:rsidRDefault="00D468C3" w:rsidP="00F41597">
      <w:pPr>
        <w:jc w:val="both"/>
        <w:rPr>
          <w:rFonts w:ascii="Times New Roman" w:eastAsia="Aptos" w:hAnsi="Times New Roman" w:cs="Times New Roman"/>
          <w:kern w:val="2"/>
          <w14:ligatures w14:val="standardContextual"/>
        </w:rPr>
      </w:pPr>
    </w:p>
    <w:p w14:paraId="47E04160" w14:textId="77D27802" w:rsidR="00841536" w:rsidRPr="00ED545B" w:rsidRDefault="009538D3"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Lapse eest mootorsõidukimaksu kohustuse vähendamise arvutamisel on eesmärgiks seatud, et kui lisaks 1. jaanuari seisule tekib maksustamisperioodi jooksul täiendavaid aluseid maks</w:t>
      </w:r>
      <w:r w:rsidR="00F7550D" w:rsidRPr="00ED545B">
        <w:rPr>
          <w:rFonts w:ascii="Times New Roman" w:eastAsia="Aptos" w:hAnsi="Times New Roman" w:cs="Times New Roman"/>
          <w:kern w:val="2"/>
          <w14:ligatures w14:val="standardContextual"/>
        </w:rPr>
        <w:t>ukohustuse</w:t>
      </w:r>
      <w:r w:rsidRPr="00ED545B">
        <w:rPr>
          <w:rFonts w:ascii="Times New Roman" w:eastAsia="Aptos" w:hAnsi="Times New Roman" w:cs="Times New Roman"/>
          <w:kern w:val="2"/>
          <w14:ligatures w14:val="standardContextual"/>
        </w:rPr>
        <w:t xml:space="preserve"> vähendamiseks, siis seda ka tehakse, teisisõnu – MTA peab lapse eest mootorsõidukimaksu kohustuse vähendamise üle arvet</w:t>
      </w:r>
      <w:r w:rsidR="00387BC3" w:rsidRPr="00ED545B">
        <w:rPr>
          <w:rFonts w:ascii="Times New Roman" w:eastAsia="Aptos" w:hAnsi="Times New Roman" w:cs="Times New Roman"/>
          <w:kern w:val="2"/>
          <w14:ligatures w14:val="standardContextual"/>
        </w:rPr>
        <w:t xml:space="preserve"> (§ 15</w:t>
      </w:r>
      <w:r w:rsidR="00387BC3" w:rsidRPr="00ED545B">
        <w:rPr>
          <w:rFonts w:ascii="Times New Roman" w:eastAsia="Aptos" w:hAnsi="Times New Roman" w:cs="Times New Roman"/>
          <w:kern w:val="2"/>
          <w:vertAlign w:val="superscript"/>
          <w14:ligatures w14:val="standardContextual"/>
        </w:rPr>
        <w:t>2</w:t>
      </w:r>
      <w:r w:rsidR="00387BC3" w:rsidRPr="00ED545B">
        <w:rPr>
          <w:rFonts w:ascii="Times New Roman" w:eastAsia="Aptos" w:hAnsi="Times New Roman" w:cs="Times New Roman"/>
          <w:kern w:val="2"/>
          <w14:ligatures w14:val="standardContextual"/>
        </w:rPr>
        <w:t xml:space="preserve"> lõiked 2 ja 3)</w:t>
      </w:r>
      <w:r w:rsidRPr="00ED545B">
        <w:rPr>
          <w:rFonts w:ascii="Times New Roman" w:eastAsia="Aptos" w:hAnsi="Times New Roman" w:cs="Times New Roman"/>
          <w:kern w:val="2"/>
          <w14:ligatures w14:val="standardContextual"/>
        </w:rPr>
        <w:t xml:space="preserve">. </w:t>
      </w:r>
    </w:p>
    <w:p w14:paraId="390608BD" w14:textId="77777777" w:rsidR="009538D3" w:rsidRPr="00ED545B" w:rsidRDefault="009538D3" w:rsidP="00F41597">
      <w:pPr>
        <w:jc w:val="both"/>
        <w:rPr>
          <w:rFonts w:ascii="Times New Roman" w:eastAsia="Aptos" w:hAnsi="Times New Roman" w:cs="Times New Roman"/>
          <w:kern w:val="2"/>
          <w14:ligatures w14:val="standardContextual"/>
        </w:rPr>
      </w:pPr>
    </w:p>
    <w:p w14:paraId="459DAE0E" w14:textId="31022708" w:rsidR="009538D3" w:rsidRPr="00ED545B" w:rsidRDefault="009538D3"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Standardina arvutatakse vanemale võimalik lapse eest saadav mootorsõidukimaksu kohustuse vähendus 1. jaanuaril</w:t>
      </w:r>
      <w:r w:rsidR="00387BC3" w:rsidRPr="00ED545B">
        <w:rPr>
          <w:rFonts w:ascii="Times New Roman" w:eastAsia="Aptos" w:hAnsi="Times New Roman" w:cs="Times New Roman"/>
          <w:kern w:val="2"/>
          <w14:ligatures w14:val="standardContextual"/>
        </w:rPr>
        <w:t xml:space="preserve"> (§ 15</w:t>
      </w:r>
      <w:r w:rsidR="00387BC3" w:rsidRPr="00ED545B">
        <w:rPr>
          <w:rFonts w:ascii="Times New Roman" w:eastAsia="Aptos" w:hAnsi="Times New Roman" w:cs="Times New Roman"/>
          <w:kern w:val="2"/>
          <w:vertAlign w:val="superscript"/>
          <w14:ligatures w14:val="standardContextual"/>
        </w:rPr>
        <w:t>2</w:t>
      </w:r>
      <w:r w:rsidR="00387BC3" w:rsidRPr="00ED545B">
        <w:rPr>
          <w:rFonts w:ascii="Times New Roman" w:eastAsia="Aptos" w:hAnsi="Times New Roman" w:cs="Times New Roman"/>
          <w:kern w:val="2"/>
          <w14:ligatures w14:val="standardContextual"/>
        </w:rPr>
        <w:t xml:space="preserve"> lõige 1)</w:t>
      </w:r>
      <w:r w:rsidR="00F7550D" w:rsidRPr="00ED545B">
        <w:rPr>
          <w:rFonts w:ascii="Times New Roman" w:eastAsia="Aptos" w:hAnsi="Times New Roman" w:cs="Times New Roman"/>
          <w:kern w:val="2"/>
          <w14:ligatures w14:val="standardContextual"/>
        </w:rPr>
        <w:t xml:space="preserve"> kui isikule väljastatakse talle kuuluvate sõidukite eest maksuteade</w:t>
      </w:r>
      <w:r w:rsidRPr="00ED545B">
        <w:rPr>
          <w:rFonts w:ascii="Times New Roman" w:eastAsia="Aptos" w:hAnsi="Times New Roman" w:cs="Times New Roman"/>
          <w:kern w:val="2"/>
          <w14:ligatures w14:val="standardContextual"/>
        </w:rPr>
        <w:t xml:space="preserve">. Kahe vanema puhul jagatakse see summa pooleks. Kui vanem ostab aasta jooksul uue </w:t>
      </w:r>
      <w:r w:rsidR="004F2581" w:rsidRPr="00ED545B">
        <w:rPr>
          <w:rFonts w:ascii="Times New Roman" w:eastAsia="Aptos" w:hAnsi="Times New Roman" w:cs="Times New Roman"/>
          <w:kern w:val="2"/>
          <w14:ligatures w14:val="standardContextual"/>
        </w:rPr>
        <w:t>sõiduki</w:t>
      </w:r>
      <w:r w:rsidRPr="00ED545B">
        <w:rPr>
          <w:rFonts w:ascii="Times New Roman" w:eastAsia="Aptos" w:hAnsi="Times New Roman" w:cs="Times New Roman"/>
          <w:kern w:val="2"/>
          <w14:ligatures w14:val="standardContextual"/>
        </w:rPr>
        <w:t xml:space="preserve"> ja 1. jaanuarist on jäänud veel vähenduse jääki</w:t>
      </w:r>
      <w:r w:rsidR="00F7550D" w:rsidRPr="00ED545B">
        <w:rPr>
          <w:rFonts w:ascii="Times New Roman" w:eastAsia="Aptos" w:hAnsi="Times New Roman" w:cs="Times New Roman"/>
          <w:kern w:val="2"/>
          <w14:ligatures w14:val="standardContextual"/>
        </w:rPr>
        <w:t xml:space="preserve"> või pole seda üldse kasutatud, sest vanemal puudus sõiduk</w:t>
      </w:r>
      <w:r w:rsidRPr="00ED545B">
        <w:rPr>
          <w:rFonts w:ascii="Times New Roman" w:eastAsia="Aptos" w:hAnsi="Times New Roman" w:cs="Times New Roman"/>
          <w:kern w:val="2"/>
          <w14:ligatures w14:val="standardContextual"/>
        </w:rPr>
        <w:t xml:space="preserve">, saab </w:t>
      </w:r>
      <w:r w:rsidR="00F7550D" w:rsidRPr="00ED545B">
        <w:rPr>
          <w:rFonts w:ascii="Times New Roman" w:eastAsia="Aptos" w:hAnsi="Times New Roman" w:cs="Times New Roman"/>
          <w:kern w:val="2"/>
          <w14:ligatures w14:val="standardContextual"/>
        </w:rPr>
        <w:t>vähendust</w:t>
      </w:r>
      <w:r w:rsidRPr="00ED545B">
        <w:rPr>
          <w:rFonts w:ascii="Times New Roman" w:eastAsia="Aptos" w:hAnsi="Times New Roman" w:cs="Times New Roman"/>
          <w:kern w:val="2"/>
          <w14:ligatures w14:val="standardContextual"/>
        </w:rPr>
        <w:t xml:space="preserve"> arvestada. Kui maksustamisperioodi jooksul sünnib perre laps, saab ka tema eest täiendavalt kuni 100 eurot pere sõidukite maksukohustusest maha arvutada. See protsess on automaatne ja isik ise midagi tegema ei pea. Küll tühistab MTA maksukohustuse vähenemise tõttu viimati väljastatud maksuteate ja annab uue, vähendatud maksusummaga</w:t>
      </w:r>
      <w:r w:rsidR="00387BC3" w:rsidRPr="00ED545B">
        <w:rPr>
          <w:rFonts w:ascii="Times New Roman" w:eastAsia="Aptos" w:hAnsi="Times New Roman" w:cs="Times New Roman"/>
          <w:kern w:val="2"/>
          <w14:ligatures w14:val="standardContextual"/>
        </w:rPr>
        <w:t xml:space="preserve"> maksuteate</w:t>
      </w:r>
      <w:r w:rsidRPr="00ED545B">
        <w:rPr>
          <w:rFonts w:ascii="Times New Roman" w:eastAsia="Aptos" w:hAnsi="Times New Roman" w:cs="Times New Roman"/>
          <w:kern w:val="2"/>
          <w14:ligatures w14:val="standardContextual"/>
        </w:rPr>
        <w:t xml:space="preserve">. </w:t>
      </w:r>
    </w:p>
    <w:p w14:paraId="12CC65DA" w14:textId="77777777" w:rsidR="009538D3" w:rsidRPr="00ED545B" w:rsidRDefault="009538D3" w:rsidP="00F41597">
      <w:pPr>
        <w:jc w:val="both"/>
        <w:rPr>
          <w:rFonts w:ascii="Times New Roman" w:eastAsia="Aptos" w:hAnsi="Times New Roman" w:cs="Times New Roman"/>
          <w:kern w:val="2"/>
          <w14:ligatures w14:val="standardContextual"/>
        </w:rPr>
      </w:pPr>
    </w:p>
    <w:p w14:paraId="3C9354C9" w14:textId="6AD26D40" w:rsidR="009538D3" w:rsidRPr="00ED545B" w:rsidRDefault="009538D3"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 xml:space="preserve">Lapse hooldusõiguse lõppemisel </w:t>
      </w:r>
      <w:r w:rsidR="007C7B55">
        <w:rPr>
          <w:rFonts w:ascii="Times New Roman" w:eastAsia="Aptos" w:hAnsi="Times New Roman" w:cs="Times New Roman"/>
          <w:kern w:val="2"/>
          <w14:ligatures w14:val="standardContextual"/>
        </w:rPr>
        <w:t xml:space="preserve">arvutatud </w:t>
      </w:r>
      <w:r w:rsidRPr="00ED545B">
        <w:rPr>
          <w:rFonts w:ascii="Times New Roman" w:eastAsia="Aptos" w:hAnsi="Times New Roman" w:cs="Times New Roman"/>
          <w:kern w:val="2"/>
          <w14:ligatures w14:val="standardContextual"/>
        </w:rPr>
        <w:t>maksukohustuse vähendamist ümber ei arvutata ja jääki ei suurendata</w:t>
      </w:r>
      <w:r w:rsidR="00387BC3" w:rsidRPr="00ED545B">
        <w:rPr>
          <w:rFonts w:ascii="Times New Roman" w:eastAsia="Aptos" w:hAnsi="Times New Roman" w:cs="Times New Roman"/>
          <w:kern w:val="2"/>
          <w14:ligatures w14:val="standardContextual"/>
        </w:rPr>
        <w:t xml:space="preserve"> (§ 15</w:t>
      </w:r>
      <w:r w:rsidR="00387BC3" w:rsidRPr="00ED545B">
        <w:rPr>
          <w:rFonts w:ascii="Times New Roman" w:eastAsia="Aptos" w:hAnsi="Times New Roman" w:cs="Times New Roman"/>
          <w:kern w:val="2"/>
          <w:vertAlign w:val="superscript"/>
          <w14:ligatures w14:val="standardContextual"/>
        </w:rPr>
        <w:t>2</w:t>
      </w:r>
      <w:r w:rsidR="00387BC3" w:rsidRPr="00ED545B">
        <w:rPr>
          <w:rFonts w:ascii="Times New Roman" w:eastAsia="Aptos" w:hAnsi="Times New Roman" w:cs="Times New Roman"/>
          <w:kern w:val="2"/>
          <w14:ligatures w14:val="standardContextual"/>
        </w:rPr>
        <w:t xml:space="preserve"> lõige 4)</w:t>
      </w:r>
      <w:r w:rsidRPr="00ED545B">
        <w:rPr>
          <w:rFonts w:ascii="Times New Roman" w:eastAsia="Aptos" w:hAnsi="Times New Roman" w:cs="Times New Roman"/>
          <w:kern w:val="2"/>
          <w14:ligatures w14:val="standardContextual"/>
        </w:rPr>
        <w:t xml:space="preserve">. Lapse hooldusõigus võib lõppeda näiteks tema </w:t>
      </w:r>
      <w:r w:rsidR="007C7B55">
        <w:rPr>
          <w:rFonts w:ascii="Times New Roman" w:eastAsia="Aptos" w:hAnsi="Times New Roman" w:cs="Times New Roman"/>
          <w:kern w:val="2"/>
          <w14:ligatures w14:val="standardContextual"/>
        </w:rPr>
        <w:t>19-aastaseks</w:t>
      </w:r>
      <w:r w:rsidRPr="00ED545B">
        <w:rPr>
          <w:rFonts w:ascii="Times New Roman" w:eastAsia="Aptos" w:hAnsi="Times New Roman" w:cs="Times New Roman"/>
          <w:kern w:val="2"/>
          <w14:ligatures w14:val="standardContextual"/>
        </w:rPr>
        <w:t xml:space="preserve"> saamise tõttu, hooldusõiguse äravõtmise tõttu, aga ka lapse surma tõttu. Nendel puhkudel ei toimu</w:t>
      </w:r>
      <w:r w:rsidR="00446C44" w:rsidRPr="00ED545B">
        <w:rPr>
          <w:rFonts w:ascii="Times New Roman" w:eastAsia="Aptos" w:hAnsi="Times New Roman" w:cs="Times New Roman"/>
          <w:kern w:val="2"/>
          <w14:ligatures w14:val="standardContextual"/>
        </w:rPr>
        <w:t xml:space="preserve"> aasta jooksul</w:t>
      </w:r>
      <w:r w:rsidRPr="00ED545B">
        <w:rPr>
          <w:rFonts w:ascii="Times New Roman" w:eastAsia="Aptos" w:hAnsi="Times New Roman" w:cs="Times New Roman"/>
          <w:kern w:val="2"/>
          <w14:ligatures w14:val="standardContextual"/>
        </w:rPr>
        <w:t xml:space="preserve"> mingit vähendamise ümbe</w:t>
      </w:r>
      <w:r w:rsidR="00F7550D" w:rsidRPr="00ED545B">
        <w:rPr>
          <w:rFonts w:ascii="Times New Roman" w:eastAsia="Aptos" w:hAnsi="Times New Roman" w:cs="Times New Roman"/>
          <w:kern w:val="2"/>
          <w14:ligatures w14:val="standardContextual"/>
        </w:rPr>
        <w:t>r- ega tasa</w:t>
      </w:r>
      <w:r w:rsidRPr="00ED545B">
        <w:rPr>
          <w:rFonts w:ascii="Times New Roman" w:eastAsia="Aptos" w:hAnsi="Times New Roman" w:cs="Times New Roman"/>
          <w:kern w:val="2"/>
          <w14:ligatures w14:val="standardContextual"/>
        </w:rPr>
        <w:t xml:space="preserve">arvestust. </w:t>
      </w:r>
    </w:p>
    <w:p w14:paraId="3655C62E" w14:textId="77777777" w:rsidR="009538D3" w:rsidRPr="00ED545B" w:rsidRDefault="009538D3" w:rsidP="00F41597">
      <w:pPr>
        <w:jc w:val="both"/>
        <w:rPr>
          <w:rFonts w:ascii="Times New Roman" w:eastAsia="Aptos" w:hAnsi="Times New Roman" w:cs="Times New Roman"/>
          <w:kern w:val="2"/>
          <w14:ligatures w14:val="standardContextual"/>
        </w:rPr>
      </w:pPr>
    </w:p>
    <w:p w14:paraId="11F21DF9" w14:textId="75BD25BD" w:rsidR="009538D3" w:rsidRPr="00ED545B" w:rsidRDefault="009538D3" w:rsidP="00F41597">
      <w:pPr>
        <w:jc w:val="both"/>
        <w:rPr>
          <w:rFonts w:ascii="Times New Roman" w:hAnsi="Times New Roman" w:cs="Times New Roman"/>
        </w:rPr>
      </w:pPr>
      <w:r w:rsidRPr="00ED545B">
        <w:rPr>
          <w:rFonts w:ascii="Times New Roman" w:hAnsi="Times New Roman" w:cs="Times New Roman"/>
        </w:rPr>
        <w:t xml:space="preserve">Tavapärasena tagastatakse mootorsõidukimaksu osa, mis on maksukohustuse vähendamise tulemusel enam tasutud, maksukohustuslase ettemaksukontole </w:t>
      </w:r>
      <w:r w:rsidR="00387BC3" w:rsidRPr="00ED545B">
        <w:rPr>
          <w:rFonts w:ascii="Times New Roman" w:eastAsia="Aptos" w:hAnsi="Times New Roman" w:cs="Times New Roman"/>
          <w:kern w:val="2"/>
          <w14:ligatures w14:val="standardContextual"/>
        </w:rPr>
        <w:t>(§ 15</w:t>
      </w:r>
      <w:r w:rsidR="00387BC3" w:rsidRPr="00ED545B">
        <w:rPr>
          <w:rFonts w:ascii="Times New Roman" w:eastAsia="Aptos" w:hAnsi="Times New Roman" w:cs="Times New Roman"/>
          <w:kern w:val="2"/>
          <w:vertAlign w:val="superscript"/>
          <w14:ligatures w14:val="standardContextual"/>
        </w:rPr>
        <w:t>2</w:t>
      </w:r>
      <w:r w:rsidR="00387BC3" w:rsidRPr="00ED545B">
        <w:rPr>
          <w:rFonts w:ascii="Times New Roman" w:eastAsia="Aptos" w:hAnsi="Times New Roman" w:cs="Times New Roman"/>
          <w:kern w:val="2"/>
          <w14:ligatures w14:val="standardContextual"/>
        </w:rPr>
        <w:t xml:space="preserve"> lõige 5)</w:t>
      </w:r>
      <w:r w:rsidRPr="00ED545B">
        <w:rPr>
          <w:rFonts w:ascii="Times New Roman" w:hAnsi="Times New Roman" w:cs="Times New Roman"/>
        </w:rPr>
        <w:t>.</w:t>
      </w:r>
      <w:r w:rsidR="00F7550D" w:rsidRPr="00ED545B">
        <w:rPr>
          <w:rFonts w:ascii="Times New Roman" w:hAnsi="Times New Roman" w:cs="Times New Roman"/>
        </w:rPr>
        <w:t xml:space="preserve"> Ettemaksukontolt on isikul võimalik summa ise oma pangakontole kanda. </w:t>
      </w:r>
    </w:p>
    <w:p w14:paraId="2A9D30E5" w14:textId="77777777" w:rsidR="00B24FB1" w:rsidRPr="00ED545B" w:rsidRDefault="00B24FB1" w:rsidP="00F41597">
      <w:pPr>
        <w:jc w:val="both"/>
        <w:rPr>
          <w:rFonts w:ascii="Times New Roman" w:hAnsi="Times New Roman" w:cs="Times New Roman"/>
        </w:rPr>
      </w:pPr>
    </w:p>
    <w:p w14:paraId="0715268B" w14:textId="77777777" w:rsidR="00D041E9" w:rsidRPr="00ED545B" w:rsidRDefault="00B24FB1" w:rsidP="00B24FB1">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b/>
          <w:bCs/>
          <w:kern w:val="2"/>
          <w14:ligatures w14:val="standardContextual"/>
        </w:rPr>
        <w:t>MSMS § 16 täiendatakse lõikega 4</w:t>
      </w:r>
      <w:r w:rsidRPr="00ED545B">
        <w:rPr>
          <w:rFonts w:ascii="Times New Roman" w:eastAsia="Aptos" w:hAnsi="Times New Roman" w:cs="Times New Roman"/>
          <w:kern w:val="2"/>
          <w14:ligatures w14:val="standardContextual"/>
        </w:rPr>
        <w:t xml:space="preserve"> (eelnõu § 1 punkt 6). Selle täiendusega luuakse alus Rahvastikuregistri andmete sidumise</w:t>
      </w:r>
      <w:r w:rsidR="00163D42" w:rsidRPr="00ED545B">
        <w:rPr>
          <w:rFonts w:ascii="Times New Roman" w:eastAsia="Aptos" w:hAnsi="Times New Roman" w:cs="Times New Roman"/>
          <w:kern w:val="2"/>
          <w14:ligatures w14:val="standardContextual"/>
        </w:rPr>
        <w:t>ks</w:t>
      </w:r>
      <w:r w:rsidRPr="00ED545B">
        <w:rPr>
          <w:rFonts w:ascii="Times New Roman" w:eastAsia="Aptos" w:hAnsi="Times New Roman" w:cs="Times New Roman"/>
          <w:kern w:val="2"/>
          <w14:ligatures w14:val="standardContextual"/>
        </w:rPr>
        <w:t xml:space="preserve"> maksukohustuse vähendamise arvutamise</w:t>
      </w:r>
      <w:r w:rsidR="00163D42" w:rsidRPr="00ED545B">
        <w:rPr>
          <w:rFonts w:ascii="Times New Roman" w:eastAsia="Aptos" w:hAnsi="Times New Roman" w:cs="Times New Roman"/>
          <w:kern w:val="2"/>
          <w14:ligatures w14:val="standardContextual"/>
        </w:rPr>
        <w:t>ga</w:t>
      </w:r>
      <w:r w:rsidRPr="00ED545B">
        <w:rPr>
          <w:rFonts w:ascii="Times New Roman" w:eastAsia="Aptos" w:hAnsi="Times New Roman" w:cs="Times New Roman"/>
          <w:kern w:val="2"/>
          <w14:ligatures w14:val="standardContextual"/>
        </w:rPr>
        <w:t xml:space="preserve">. Võrreldes nende andmetega, mida MTA täna oma muude kohustuste täitmiseks juba Rahvastikuregistrist saab, täiendavaid andmeid juurde ei pärita. Maksukohustuse vähendamiseks on vaja üksnes kontrollida lapse ja vanema üldandmeid ning JAH/EI vormis kinnitust hooldusõiguse kohta. </w:t>
      </w:r>
    </w:p>
    <w:p w14:paraId="775ADFE5" w14:textId="77777777" w:rsidR="00D041E9" w:rsidRPr="00ED545B" w:rsidRDefault="00D041E9" w:rsidP="00B24FB1">
      <w:pPr>
        <w:jc w:val="both"/>
        <w:rPr>
          <w:rFonts w:ascii="Times New Roman" w:eastAsia="Aptos" w:hAnsi="Times New Roman" w:cs="Times New Roman"/>
          <w:kern w:val="2"/>
          <w14:ligatures w14:val="standardContextual"/>
        </w:rPr>
      </w:pPr>
    </w:p>
    <w:p w14:paraId="41C258B7" w14:textId="517457D8" w:rsidR="00B24FB1" w:rsidRPr="00ED545B" w:rsidRDefault="00D041E9" w:rsidP="00B24FB1">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Maksukorralduse seaduse § 10</w:t>
      </w:r>
      <w:r w:rsidRPr="00ED545B">
        <w:rPr>
          <w:rFonts w:ascii="Times New Roman" w:eastAsia="Aptos" w:hAnsi="Times New Roman" w:cs="Times New Roman"/>
          <w:kern w:val="2"/>
          <w:vertAlign w:val="superscript"/>
          <w14:ligatures w14:val="standardContextual"/>
        </w:rPr>
        <w:t>1</w:t>
      </w:r>
      <w:r w:rsidRPr="00ED545B">
        <w:rPr>
          <w:rFonts w:ascii="Times New Roman" w:eastAsia="Aptos" w:hAnsi="Times New Roman" w:cs="Times New Roman"/>
          <w:kern w:val="2"/>
          <w14:ligatures w14:val="standardContextual"/>
        </w:rPr>
        <w:t xml:space="preserve"> sätestab, et riiklike maksude maksuhaldur võib MKS-i, maksuseaduse või selle alusel antud õigusakti kohaselt kogutud isikuandmeid, sealhulgas põhjendatud juhul terviseandmeid ja biomeetrilisi andmeid, töödelda MKS-i §-s 10 nimetatud ülesannete täitmisel. Paragrahvi 10 lõikes 2 nimetatud ülesannete hulka kuulub maksusoodustuste kohaldamise kontrollimine. </w:t>
      </w:r>
    </w:p>
    <w:p w14:paraId="09FBFA22" w14:textId="77777777" w:rsidR="00841536" w:rsidRPr="00ED545B" w:rsidRDefault="00841536" w:rsidP="00F41597">
      <w:pPr>
        <w:jc w:val="both"/>
        <w:rPr>
          <w:rFonts w:ascii="Times New Roman" w:eastAsia="Aptos" w:hAnsi="Times New Roman" w:cs="Times New Roman"/>
          <w:kern w:val="2"/>
          <w14:ligatures w14:val="standardContextual"/>
        </w:rPr>
      </w:pPr>
    </w:p>
    <w:p w14:paraId="79260013" w14:textId="16348236" w:rsidR="00841536" w:rsidRPr="00ED545B" w:rsidRDefault="00AE136F"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b/>
          <w:bCs/>
          <w:kern w:val="2"/>
          <w14:ligatures w14:val="standardContextual"/>
        </w:rPr>
        <w:t>MSM-i § 17</w:t>
      </w:r>
      <w:r w:rsidR="008F199F" w:rsidRPr="00ED545B">
        <w:rPr>
          <w:rFonts w:ascii="Times New Roman" w:eastAsia="Aptos" w:hAnsi="Times New Roman" w:cs="Times New Roman"/>
          <w:b/>
          <w:bCs/>
          <w:kern w:val="2"/>
          <w14:ligatures w14:val="standardContextual"/>
        </w:rPr>
        <w:t xml:space="preserve"> lõike 2 </w:t>
      </w:r>
      <w:r w:rsidR="008F199F" w:rsidRPr="00ED545B">
        <w:rPr>
          <w:rFonts w:ascii="Times New Roman" w:eastAsia="Aptos" w:hAnsi="Times New Roman" w:cs="Times New Roman"/>
          <w:kern w:val="2"/>
          <w14:ligatures w14:val="standardContextual"/>
        </w:rPr>
        <w:t xml:space="preserve">sissejuhatavas lauseosas </w:t>
      </w:r>
      <w:r w:rsidRPr="00ED545B">
        <w:rPr>
          <w:rFonts w:ascii="Times New Roman" w:eastAsia="Aptos" w:hAnsi="Times New Roman" w:cs="Times New Roman"/>
          <w:kern w:val="2"/>
          <w14:ligatures w14:val="standardContextual"/>
        </w:rPr>
        <w:t>(e</w:t>
      </w:r>
      <w:r w:rsidR="00841536" w:rsidRPr="00ED545B">
        <w:rPr>
          <w:rFonts w:ascii="Times New Roman" w:eastAsia="Aptos" w:hAnsi="Times New Roman" w:cs="Times New Roman"/>
          <w:kern w:val="2"/>
          <w14:ligatures w14:val="standardContextual"/>
        </w:rPr>
        <w:t xml:space="preserve">elnõu § 1 punkt </w:t>
      </w:r>
      <w:r w:rsidRPr="00ED545B">
        <w:rPr>
          <w:rFonts w:ascii="Times New Roman" w:eastAsia="Aptos" w:hAnsi="Times New Roman" w:cs="Times New Roman"/>
          <w:kern w:val="2"/>
          <w14:ligatures w14:val="standardContextual"/>
        </w:rPr>
        <w:t>7)</w:t>
      </w:r>
      <w:r w:rsidR="00841536" w:rsidRPr="00ED545B">
        <w:rPr>
          <w:rFonts w:ascii="Times New Roman" w:eastAsia="Aptos" w:hAnsi="Times New Roman" w:cs="Times New Roman"/>
          <w:b/>
          <w:bCs/>
          <w:kern w:val="2"/>
          <w14:ligatures w14:val="standardContextual"/>
        </w:rPr>
        <w:t xml:space="preserve"> </w:t>
      </w:r>
      <w:r w:rsidR="008F199F" w:rsidRPr="00ED545B">
        <w:rPr>
          <w:rFonts w:ascii="Times New Roman" w:eastAsia="Aptos" w:hAnsi="Times New Roman" w:cs="Times New Roman"/>
          <w:kern w:val="2"/>
          <w14:ligatures w14:val="standardContextual"/>
        </w:rPr>
        <w:t xml:space="preserve">lisatakse </w:t>
      </w:r>
      <w:r w:rsidR="00841536" w:rsidRPr="00ED545B">
        <w:rPr>
          <w:rFonts w:ascii="Times New Roman" w:eastAsia="Aptos" w:hAnsi="Times New Roman" w:cs="Times New Roman"/>
          <w:kern w:val="2"/>
          <w14:ligatures w14:val="standardContextual"/>
        </w:rPr>
        <w:t>2025. aasta</w:t>
      </w:r>
      <w:r w:rsidR="008F199F" w:rsidRPr="00ED545B">
        <w:rPr>
          <w:rFonts w:ascii="Times New Roman" w:eastAsia="Aptos" w:hAnsi="Times New Roman" w:cs="Times New Roman"/>
          <w:kern w:val="2"/>
          <w14:ligatures w14:val="standardContextual"/>
        </w:rPr>
        <w:t>le ka sätte kehtimine aastal 2026</w:t>
      </w:r>
      <w:r w:rsidR="00841536" w:rsidRPr="00ED545B">
        <w:rPr>
          <w:rFonts w:ascii="Times New Roman" w:eastAsia="Aptos" w:hAnsi="Times New Roman" w:cs="Times New Roman"/>
          <w:kern w:val="2"/>
          <w14:ligatures w14:val="standardContextual"/>
        </w:rPr>
        <w:t xml:space="preserve">. </w:t>
      </w:r>
    </w:p>
    <w:p w14:paraId="336D78C0" w14:textId="77777777" w:rsidR="004215AD" w:rsidRPr="00ED545B" w:rsidRDefault="004215AD" w:rsidP="00F41597">
      <w:pPr>
        <w:jc w:val="both"/>
        <w:rPr>
          <w:rFonts w:ascii="Times New Roman" w:eastAsia="Aptos" w:hAnsi="Times New Roman" w:cs="Times New Roman"/>
          <w:kern w:val="2"/>
          <w14:ligatures w14:val="standardContextual"/>
        </w:rPr>
      </w:pPr>
    </w:p>
    <w:p w14:paraId="6C320C6E" w14:textId="450E7591" w:rsidR="00CC2E8F" w:rsidRPr="00ED545B" w:rsidRDefault="004215AD"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Säte ise reguleerib olukorda, kus maksuhaldur peab maksuteate kätte toimetama posti teel. Maksuhaldur toimetab maksuteate posti teel kätte juhul, kui maksumaksja avaldab selleks soovi, kuid seda üksnes siis, kui maksumaksja pole maksuteadet veel kätte saanud (läbi e-maksuameti keskkonna).</w:t>
      </w:r>
      <w:r w:rsidR="00CC2E8F" w:rsidRPr="00ED545B">
        <w:rPr>
          <w:rFonts w:ascii="Times New Roman" w:eastAsia="Aptos" w:hAnsi="Times New Roman" w:cs="Times New Roman"/>
          <w:kern w:val="2"/>
          <w14:ligatures w14:val="standardContextual"/>
        </w:rPr>
        <w:t xml:space="preserve"> K</w:t>
      </w:r>
      <w:r w:rsidRPr="00ED545B">
        <w:rPr>
          <w:rFonts w:ascii="Times New Roman" w:eastAsia="Aptos" w:hAnsi="Times New Roman" w:cs="Times New Roman"/>
          <w:kern w:val="2"/>
          <w14:ligatures w14:val="standardContextual"/>
        </w:rPr>
        <w:t xml:space="preserve">ui maksumaksjale on korra maksuteade juba edukalt </w:t>
      </w:r>
      <w:proofErr w:type="spellStart"/>
      <w:r w:rsidRPr="00ED545B">
        <w:rPr>
          <w:rFonts w:ascii="Times New Roman" w:eastAsia="Aptos" w:hAnsi="Times New Roman" w:cs="Times New Roman"/>
          <w:kern w:val="2"/>
          <w14:ligatures w14:val="standardContextual"/>
        </w:rPr>
        <w:t>kättetoimetatud</w:t>
      </w:r>
      <w:proofErr w:type="spellEnd"/>
      <w:r w:rsidRPr="00ED545B">
        <w:rPr>
          <w:rFonts w:ascii="Times New Roman" w:eastAsia="Aptos" w:hAnsi="Times New Roman" w:cs="Times New Roman"/>
          <w:kern w:val="2"/>
          <w14:ligatures w14:val="standardContextual"/>
        </w:rPr>
        <w:t xml:space="preserve"> – sõltumata kuidas, kas elektrooniliselt või muul mitte-elektroonsel viisil – siis maksuteate lisaeksemplaride loomiseks paberkandjal peab </w:t>
      </w:r>
      <w:r w:rsidR="00F7550D" w:rsidRPr="00ED545B">
        <w:rPr>
          <w:rFonts w:ascii="Times New Roman" w:eastAsia="Aptos" w:hAnsi="Times New Roman" w:cs="Times New Roman"/>
          <w:kern w:val="2"/>
          <w14:ligatures w14:val="standardContextual"/>
        </w:rPr>
        <w:t>isik</w:t>
      </w:r>
      <w:r w:rsidRPr="00ED545B">
        <w:rPr>
          <w:rFonts w:ascii="Times New Roman" w:eastAsia="Aptos" w:hAnsi="Times New Roman" w:cs="Times New Roman"/>
          <w:kern w:val="2"/>
          <w14:ligatures w14:val="standardContextual"/>
        </w:rPr>
        <w:t xml:space="preserve"> leidma ise vahendid ja viisi. </w:t>
      </w:r>
    </w:p>
    <w:p w14:paraId="2DFCC4BB" w14:textId="77777777" w:rsidR="00CC2E8F" w:rsidRPr="00ED545B" w:rsidRDefault="00CC2E8F" w:rsidP="00F41597">
      <w:pPr>
        <w:jc w:val="both"/>
        <w:rPr>
          <w:rFonts w:ascii="Times New Roman" w:eastAsia="Aptos" w:hAnsi="Times New Roman" w:cs="Times New Roman"/>
          <w:kern w:val="2"/>
          <w14:ligatures w14:val="standardContextual"/>
        </w:rPr>
      </w:pPr>
    </w:p>
    <w:p w14:paraId="6DF4AB03" w14:textId="77777777" w:rsidR="00CC2E8F" w:rsidRPr="00ED545B" w:rsidRDefault="00CC2E8F"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Kõnealuse l</w:t>
      </w:r>
      <w:r w:rsidR="004215AD" w:rsidRPr="00ED545B">
        <w:rPr>
          <w:rFonts w:ascii="Times New Roman" w:eastAsia="Aptos" w:hAnsi="Times New Roman" w:cs="Times New Roman"/>
          <w:kern w:val="2"/>
          <w14:ligatures w14:val="standardContextual"/>
        </w:rPr>
        <w:t xml:space="preserve">õike punkt 2 on mõeldud lahendama olukorda, kus maksumaksja ei reageeri maksuteatele e-maksuameti kaudu, ent samas ei pöördu ka maksuhalduri poole taotlusega edastada talle maksuteade posti teel. Sellisel juhul ootab maksuhaldur 55 tööpäeva arvates maksuteate üleslaadimisest, ning kui maksuteade on pärast seda jätkuvalt </w:t>
      </w:r>
      <w:proofErr w:type="spellStart"/>
      <w:r w:rsidR="004215AD" w:rsidRPr="00ED545B">
        <w:rPr>
          <w:rFonts w:ascii="Times New Roman" w:eastAsia="Aptos" w:hAnsi="Times New Roman" w:cs="Times New Roman"/>
          <w:kern w:val="2"/>
          <w14:ligatures w14:val="standardContextual"/>
        </w:rPr>
        <w:t>kättetoimetamata</w:t>
      </w:r>
      <w:proofErr w:type="spellEnd"/>
      <w:r w:rsidR="004215AD" w:rsidRPr="00ED545B">
        <w:rPr>
          <w:rFonts w:ascii="Times New Roman" w:eastAsia="Aptos" w:hAnsi="Times New Roman" w:cs="Times New Roman"/>
          <w:kern w:val="2"/>
          <w14:ligatures w14:val="standardContextual"/>
        </w:rPr>
        <w:t xml:space="preserve">, läheb MTA sellisel juhul üle maksuteate posti teel kättetoimetamisele. </w:t>
      </w:r>
    </w:p>
    <w:p w14:paraId="7991628F" w14:textId="77777777" w:rsidR="00CC2E8F" w:rsidRPr="00ED545B" w:rsidRDefault="00CC2E8F" w:rsidP="00F41597">
      <w:pPr>
        <w:jc w:val="both"/>
        <w:rPr>
          <w:rFonts w:ascii="Times New Roman" w:eastAsia="Aptos" w:hAnsi="Times New Roman" w:cs="Times New Roman"/>
          <w:kern w:val="2"/>
          <w14:ligatures w14:val="standardContextual"/>
        </w:rPr>
      </w:pPr>
    </w:p>
    <w:p w14:paraId="621C8561" w14:textId="0FA369D3" w:rsidR="004215AD" w:rsidRPr="00ED545B" w:rsidRDefault="004215AD"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Viiekümne viie tööpäeva on kriteeriumina sätestatud põhjusel, et kui 15. veebruar</w:t>
      </w:r>
      <w:r w:rsidR="003718DD" w:rsidRPr="00ED545B">
        <w:rPr>
          <w:rFonts w:ascii="Times New Roman" w:eastAsia="Aptos" w:hAnsi="Times New Roman" w:cs="Times New Roman"/>
          <w:kern w:val="2"/>
          <w14:ligatures w14:val="standardContextual"/>
        </w:rPr>
        <w:t>il</w:t>
      </w:r>
      <w:r w:rsidRPr="00ED545B">
        <w:rPr>
          <w:rFonts w:ascii="Times New Roman" w:eastAsia="Aptos" w:hAnsi="Times New Roman" w:cs="Times New Roman"/>
          <w:kern w:val="2"/>
          <w14:ligatures w14:val="standardContextual"/>
        </w:rPr>
        <w:t xml:space="preserve"> väljastatakse maksuteated, siis 55 tööpäeva möödumine tähendab seda, et posti teel saadetakse dokumendid välja alles mai alguses, st pärast füüsilise isiku tuludeklaratsiooni esitamise viimast kuupäeva, mis on aprillikuu lõpus. Kuna valdav enamik tuludeklaratsioone esitatakse läbi e-maksuameti, siis on tõenäoline, et seda tegema minnes võetakse ühtlasi vastu ka maksuteated ning muud dokumendid, mis on seniks sinna üles laetud. See tagab, et posti teel saadetakse dokumendid välja lõpuks üksnes sellistele maksumaksjatele, kellel selleks on reaalne vajadus, st kellel tõesti puudub võimekus ja ka huvi </w:t>
      </w:r>
      <w:proofErr w:type="spellStart"/>
      <w:r w:rsidRPr="00ED545B">
        <w:rPr>
          <w:rFonts w:ascii="Times New Roman" w:eastAsia="Aptos" w:hAnsi="Times New Roman" w:cs="Times New Roman"/>
          <w:kern w:val="2"/>
          <w14:ligatures w14:val="standardContextual"/>
        </w:rPr>
        <w:t>e-maksuametit</w:t>
      </w:r>
      <w:proofErr w:type="spellEnd"/>
      <w:r w:rsidRPr="00ED545B">
        <w:rPr>
          <w:rFonts w:ascii="Times New Roman" w:eastAsia="Aptos" w:hAnsi="Times New Roman" w:cs="Times New Roman"/>
          <w:kern w:val="2"/>
          <w14:ligatures w14:val="standardContextual"/>
        </w:rPr>
        <w:t xml:space="preserve"> kasutada. Esimene mootorsõidukimaksu tasumise tähtaeg, milleks peab olema tasutud 50% määratud maksust, on 15. juunil, seega on tagatud, et maksuteate alles paberil kättesaamise maksu tasumise tähtaja vahele jääb vähemalt 30 päeva. </w:t>
      </w:r>
      <w:r w:rsidR="00CC2E8F" w:rsidRPr="00ED545B">
        <w:rPr>
          <w:rFonts w:ascii="Times New Roman" w:eastAsia="Aptos" w:hAnsi="Times New Roman" w:cs="Times New Roman"/>
          <w:kern w:val="2"/>
          <w14:ligatures w14:val="standardContextual"/>
        </w:rPr>
        <w:t>K</w:t>
      </w:r>
      <w:r w:rsidRPr="00ED545B">
        <w:rPr>
          <w:rFonts w:ascii="Times New Roman" w:eastAsia="Aptos" w:hAnsi="Times New Roman" w:cs="Times New Roman"/>
          <w:kern w:val="2"/>
          <w14:ligatures w14:val="standardContextual"/>
        </w:rPr>
        <w:t>ui maksuhaldurile on teada üksnes isiku postiaadress, saadetakse paberil maksuteade juba veebruaris välja.</w:t>
      </w:r>
    </w:p>
    <w:p w14:paraId="583E1DFB" w14:textId="77777777" w:rsidR="00CC2E8F" w:rsidRPr="00ED545B" w:rsidRDefault="00CC2E8F" w:rsidP="00F41597">
      <w:pPr>
        <w:jc w:val="both"/>
        <w:rPr>
          <w:rFonts w:ascii="Times New Roman" w:eastAsia="Aptos" w:hAnsi="Times New Roman" w:cs="Times New Roman"/>
          <w:kern w:val="2"/>
          <w14:ligatures w14:val="standardContextual"/>
        </w:rPr>
      </w:pPr>
    </w:p>
    <w:p w14:paraId="41999396" w14:textId="3A242438" w:rsidR="00CC2E8F" w:rsidRPr="00ED545B" w:rsidRDefault="00CC2E8F"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 xml:space="preserve">Kui </w:t>
      </w:r>
      <w:r w:rsidR="00F7550D" w:rsidRPr="00ED545B">
        <w:rPr>
          <w:rFonts w:ascii="Times New Roman" w:eastAsia="Aptos" w:hAnsi="Times New Roman" w:cs="Times New Roman"/>
          <w:kern w:val="2"/>
          <w14:ligatures w14:val="standardContextual"/>
        </w:rPr>
        <w:t>MSMS-i vastuvõtmisel</w:t>
      </w:r>
      <w:r w:rsidRPr="00ED545B">
        <w:rPr>
          <w:rFonts w:ascii="Times New Roman" w:eastAsia="Aptos" w:hAnsi="Times New Roman" w:cs="Times New Roman"/>
          <w:kern w:val="2"/>
          <w14:ligatures w14:val="standardContextual"/>
        </w:rPr>
        <w:t xml:space="preserve"> sätestati kirjeldatud kord üksnes 2025. aasta kohta, siis nüüd </w:t>
      </w:r>
      <w:commentRangeStart w:id="4"/>
      <w:r w:rsidRPr="00ED545B">
        <w:rPr>
          <w:rFonts w:ascii="Times New Roman" w:eastAsia="Aptos" w:hAnsi="Times New Roman" w:cs="Times New Roman"/>
          <w:kern w:val="2"/>
          <w14:ligatures w14:val="standardContextual"/>
        </w:rPr>
        <w:t>laiendatakse seda tähtajatult</w:t>
      </w:r>
      <w:commentRangeEnd w:id="4"/>
      <w:r w:rsidR="004C14CC">
        <w:rPr>
          <w:rStyle w:val="Kommentaariviide"/>
        </w:rPr>
        <w:commentReference w:id="4"/>
      </w:r>
      <w:r w:rsidRPr="00ED545B">
        <w:rPr>
          <w:rFonts w:ascii="Times New Roman" w:eastAsia="Aptos" w:hAnsi="Times New Roman" w:cs="Times New Roman"/>
          <w:kern w:val="2"/>
          <w14:ligatures w14:val="standardContextual"/>
        </w:rPr>
        <w:t>, et nii</w:t>
      </w:r>
      <w:r w:rsidR="00F41597" w:rsidRPr="00ED545B">
        <w:rPr>
          <w:rFonts w:ascii="Times New Roman" w:eastAsia="Aptos" w:hAnsi="Times New Roman" w:cs="Times New Roman"/>
          <w:kern w:val="2"/>
          <w14:ligatures w14:val="standardContextual"/>
        </w:rPr>
        <w:t xml:space="preserve"> Maksu- ja Tolliametil</w:t>
      </w:r>
      <w:r w:rsidRPr="00ED545B">
        <w:rPr>
          <w:rFonts w:ascii="Times New Roman" w:eastAsia="Aptos" w:hAnsi="Times New Roman" w:cs="Times New Roman"/>
          <w:kern w:val="2"/>
          <w14:ligatures w14:val="standardContextual"/>
        </w:rPr>
        <w:t xml:space="preserve"> </w:t>
      </w:r>
      <w:r w:rsidR="00F41597" w:rsidRPr="00ED545B">
        <w:rPr>
          <w:rFonts w:ascii="Times New Roman" w:eastAsia="Aptos" w:hAnsi="Times New Roman" w:cs="Times New Roman"/>
          <w:kern w:val="2"/>
          <w14:ligatures w14:val="standardContextual"/>
        </w:rPr>
        <w:t>(</w:t>
      </w:r>
      <w:r w:rsidRPr="00ED545B">
        <w:rPr>
          <w:rFonts w:ascii="Times New Roman" w:eastAsia="Aptos" w:hAnsi="Times New Roman" w:cs="Times New Roman"/>
          <w:kern w:val="2"/>
          <w14:ligatures w14:val="standardContextual"/>
        </w:rPr>
        <w:t>MTA</w:t>
      </w:r>
      <w:r w:rsidR="00F41597" w:rsidRPr="00ED545B">
        <w:rPr>
          <w:rFonts w:ascii="Times New Roman" w:eastAsia="Aptos" w:hAnsi="Times New Roman" w:cs="Times New Roman"/>
          <w:kern w:val="2"/>
          <w14:ligatures w14:val="standardContextual"/>
        </w:rPr>
        <w:t>)</w:t>
      </w:r>
      <w:r w:rsidRPr="00ED545B">
        <w:rPr>
          <w:rFonts w:ascii="Times New Roman" w:eastAsia="Aptos" w:hAnsi="Times New Roman" w:cs="Times New Roman"/>
          <w:kern w:val="2"/>
          <w14:ligatures w14:val="standardContextual"/>
        </w:rPr>
        <w:t xml:space="preserve"> kui isikutel oleks rohkem paindlikkust maksuteadete kättesaamiseks.</w:t>
      </w:r>
      <w:r w:rsidR="00F7550D" w:rsidRPr="00ED545B">
        <w:rPr>
          <w:rFonts w:ascii="Times New Roman" w:eastAsia="Aptos" w:hAnsi="Times New Roman" w:cs="Times New Roman"/>
          <w:kern w:val="2"/>
          <w14:ligatures w14:val="standardContextual"/>
        </w:rPr>
        <w:t xml:space="preserve"> Regulatsiooni sisus muutusi ei ole. </w:t>
      </w:r>
    </w:p>
    <w:p w14:paraId="09B87AA7" w14:textId="77777777" w:rsidR="002F4B7E" w:rsidRPr="00ED545B" w:rsidRDefault="002F4B7E" w:rsidP="00F41597">
      <w:pPr>
        <w:jc w:val="both"/>
        <w:rPr>
          <w:rFonts w:ascii="Times New Roman" w:eastAsia="Aptos" w:hAnsi="Times New Roman" w:cs="Times New Roman"/>
          <w:kern w:val="2"/>
          <w14:ligatures w14:val="standardContextual"/>
        </w:rPr>
      </w:pPr>
    </w:p>
    <w:p w14:paraId="475F4475" w14:textId="27FE0282" w:rsidR="002F4B7E" w:rsidRPr="00ED545B" w:rsidRDefault="002F4B7E" w:rsidP="002F4B7E">
      <w:pPr>
        <w:jc w:val="both"/>
        <w:rPr>
          <w:rFonts w:ascii="Times New Roman" w:eastAsia="Aptos" w:hAnsi="Times New Roman" w:cs="Times New Roman"/>
          <w:kern w:val="2"/>
          <w14:ligatures w14:val="standardContextual"/>
        </w:rPr>
      </w:pPr>
      <w:r w:rsidRPr="00ED545B">
        <w:rPr>
          <w:rFonts w:ascii="Times New Roman" w:hAnsi="Times New Roman" w:cs="Times New Roman"/>
          <w:b/>
          <w:bCs/>
        </w:rPr>
        <w:t>MSMS-i täiendatakse §-ga 17</w:t>
      </w:r>
      <w:r w:rsidRPr="00ED545B">
        <w:rPr>
          <w:rFonts w:ascii="Times New Roman" w:hAnsi="Times New Roman" w:cs="Times New Roman"/>
          <w:b/>
          <w:bCs/>
          <w:vertAlign w:val="superscript"/>
        </w:rPr>
        <w:t>1</w:t>
      </w:r>
      <w:r w:rsidRPr="00ED545B">
        <w:rPr>
          <w:rFonts w:ascii="Times New Roman" w:hAnsi="Times New Roman" w:cs="Times New Roman"/>
        </w:rPr>
        <w:t xml:space="preserve"> (eelnõu § 1 punkt 8), milles sätestatakse erikord lapse eest mootorsõidukimaksu kohustuse vähendamiseks juba 2025. aastal. Selle sätte kohaselt algab tavapärane, eelpool kirjeldatud vähenduse </w:t>
      </w:r>
      <w:proofErr w:type="spellStart"/>
      <w:r w:rsidRPr="00ED545B">
        <w:rPr>
          <w:rFonts w:ascii="Times New Roman" w:hAnsi="Times New Roman" w:cs="Times New Roman"/>
        </w:rPr>
        <w:t>arvessevõtmine</w:t>
      </w:r>
      <w:proofErr w:type="spellEnd"/>
      <w:r w:rsidRPr="00ED545B">
        <w:rPr>
          <w:rFonts w:ascii="Times New Roman" w:hAnsi="Times New Roman" w:cs="Times New Roman"/>
        </w:rPr>
        <w:t xml:space="preserve"> hiljemalt 2025. a 1. detsembrist. Kuna käesolev seadus on planeeritud jõustuma 2025. a sügisel üldises korras, siis on võimalik maksuhalduril peale seaduse jõustumist ja enne 1. detsembrit läbi viia kõik vajalikud toimingud sel aastal juba väljastatud maksuteadete ülevaatamiseks ja vähenduse arvestamiseks. Taas ei ole vaja isikul ise midagi teha, kui tal on õigus saada mootorsõidukimaksu kohustuse vähendamist käesoleva seaduse alusel, siis selle ta ka automaatselt saab. </w:t>
      </w:r>
    </w:p>
    <w:p w14:paraId="20E680B3" w14:textId="77777777" w:rsidR="0040244D" w:rsidRPr="00ED545B" w:rsidRDefault="0040244D" w:rsidP="00F41597">
      <w:pPr>
        <w:jc w:val="both"/>
        <w:rPr>
          <w:rFonts w:ascii="Times New Roman" w:eastAsia="Aptos" w:hAnsi="Times New Roman" w:cs="Times New Roman"/>
          <w:kern w:val="2"/>
          <w14:ligatures w14:val="standardContextual"/>
        </w:rPr>
      </w:pPr>
    </w:p>
    <w:p w14:paraId="73EBED8E" w14:textId="5167E303" w:rsidR="000D476B" w:rsidRPr="00ED545B" w:rsidRDefault="00841536"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b/>
          <w:bCs/>
          <w:kern w:val="2"/>
          <w14:ligatures w14:val="standardContextual"/>
        </w:rPr>
        <w:t xml:space="preserve">Eelnõu §-ga 2 </w:t>
      </w:r>
      <w:r w:rsidRPr="00ED545B">
        <w:rPr>
          <w:rFonts w:ascii="Times New Roman" w:eastAsia="Aptos" w:hAnsi="Times New Roman" w:cs="Times New Roman"/>
          <w:kern w:val="2"/>
          <w14:ligatures w14:val="standardContextual"/>
        </w:rPr>
        <w:t xml:space="preserve">täiendatakse </w:t>
      </w:r>
      <w:r w:rsidR="000D476B" w:rsidRPr="00ED545B">
        <w:rPr>
          <w:rFonts w:ascii="Times New Roman" w:eastAsia="Aptos" w:hAnsi="Times New Roman" w:cs="Times New Roman"/>
          <w:kern w:val="2"/>
          <w14:ligatures w14:val="standardContextual"/>
        </w:rPr>
        <w:t>MKS</w:t>
      </w:r>
      <w:r w:rsidRPr="00ED545B">
        <w:rPr>
          <w:rFonts w:ascii="Times New Roman" w:eastAsia="Aptos" w:hAnsi="Times New Roman" w:cs="Times New Roman"/>
          <w:kern w:val="2"/>
          <w14:ligatures w14:val="standardContextual"/>
        </w:rPr>
        <w:t>-i.</w:t>
      </w:r>
      <w:r w:rsidR="000D476B" w:rsidRPr="00ED545B">
        <w:rPr>
          <w:rFonts w:ascii="Times New Roman" w:eastAsia="Aptos" w:hAnsi="Times New Roman" w:cs="Times New Roman"/>
          <w:kern w:val="2"/>
          <w14:ligatures w14:val="standardContextual"/>
        </w:rPr>
        <w:t xml:space="preserve"> </w:t>
      </w:r>
      <w:r w:rsidRPr="00ED545B">
        <w:rPr>
          <w:rFonts w:ascii="Times New Roman" w:eastAsia="Aptos" w:hAnsi="Times New Roman" w:cs="Times New Roman"/>
          <w:kern w:val="2"/>
          <w14:ligatures w14:val="standardContextual"/>
        </w:rPr>
        <w:t>M</w:t>
      </w:r>
      <w:r w:rsidR="000D476B" w:rsidRPr="00ED545B">
        <w:rPr>
          <w:rFonts w:ascii="Times New Roman" w:eastAsia="Aptos" w:hAnsi="Times New Roman" w:cs="Times New Roman"/>
          <w:kern w:val="2"/>
          <w14:ligatures w14:val="standardContextual"/>
        </w:rPr>
        <w:t xml:space="preserve">uudatus on vajalik MTA elektrooniliste teadete edastamise lahenduse ajakohastamiseks. Praegune teavituste süsteem on iganenud ja selle asendamine uue, </w:t>
      </w:r>
      <w:r w:rsidR="00F7550D" w:rsidRPr="00ED545B">
        <w:rPr>
          <w:rFonts w:ascii="Times New Roman" w:eastAsia="Aptos" w:hAnsi="Times New Roman" w:cs="Times New Roman"/>
          <w:kern w:val="2"/>
          <w14:ligatures w14:val="standardContextual"/>
        </w:rPr>
        <w:t>Riigi Infosüsteemi Ameti (</w:t>
      </w:r>
      <w:r w:rsidR="000D476B" w:rsidRPr="00ED545B">
        <w:rPr>
          <w:rFonts w:ascii="Times New Roman" w:eastAsia="Aptos" w:hAnsi="Times New Roman" w:cs="Times New Roman"/>
          <w:kern w:val="2"/>
          <w14:ligatures w14:val="standardContextual"/>
        </w:rPr>
        <w:t>RIA</w:t>
      </w:r>
      <w:r w:rsidR="00F7550D" w:rsidRPr="00ED545B">
        <w:rPr>
          <w:rFonts w:ascii="Times New Roman" w:eastAsia="Aptos" w:hAnsi="Times New Roman" w:cs="Times New Roman"/>
          <w:kern w:val="2"/>
          <w14:ligatures w14:val="standardContextual"/>
        </w:rPr>
        <w:t>)</w:t>
      </w:r>
      <w:r w:rsidR="000D476B" w:rsidRPr="00ED545B">
        <w:rPr>
          <w:rFonts w:ascii="Times New Roman" w:eastAsia="Aptos" w:hAnsi="Times New Roman" w:cs="Times New Roman"/>
          <w:kern w:val="2"/>
          <w14:ligatures w14:val="standardContextual"/>
        </w:rPr>
        <w:t xml:space="preserve"> hallatava Eesti teabevärava kaudu toimiva süsteemiga „Postkast 2.0“, on möödapääsmatu. Muudatusega tagatakse maksusaladuse kaitse ka uues süsteemis, andes </w:t>
      </w:r>
      <w:proofErr w:type="spellStart"/>
      <w:r w:rsidR="000D476B" w:rsidRPr="00ED545B">
        <w:rPr>
          <w:rFonts w:ascii="Times New Roman" w:eastAsia="Aptos" w:hAnsi="Times New Roman" w:cs="Times New Roman"/>
          <w:kern w:val="2"/>
          <w14:ligatures w14:val="standardContextual"/>
        </w:rPr>
        <w:t>RIA-le</w:t>
      </w:r>
      <w:proofErr w:type="spellEnd"/>
      <w:r w:rsidR="000D476B" w:rsidRPr="00ED545B">
        <w:rPr>
          <w:rFonts w:ascii="Times New Roman" w:eastAsia="Aptos" w:hAnsi="Times New Roman" w:cs="Times New Roman"/>
          <w:kern w:val="2"/>
          <w14:ligatures w14:val="standardContextual"/>
        </w:rPr>
        <w:t xml:space="preserve"> selge õigusliku aluse maksusaladust sisaldavatele andmetele juurdepääsuks ulatuses, mis on vajalik elektrooniliste teadete saatmiseks ja sellega seotud infosüsteemide haldamiseks. See tagab maksukohustuslastele teadete õigeaegse ja turvalise kättetoimetamise ning infosüsteemide tõrgeteta toimimise. </w:t>
      </w:r>
    </w:p>
    <w:p w14:paraId="4DF87277" w14:textId="77777777" w:rsidR="00841536" w:rsidRPr="00ED545B" w:rsidRDefault="00841536" w:rsidP="00F41597">
      <w:pPr>
        <w:jc w:val="both"/>
        <w:rPr>
          <w:rFonts w:ascii="Times New Roman" w:eastAsia="Aptos" w:hAnsi="Times New Roman" w:cs="Times New Roman"/>
          <w:kern w:val="2"/>
          <w14:ligatures w14:val="standardContextual"/>
        </w:rPr>
      </w:pPr>
    </w:p>
    <w:p w14:paraId="13676B3C" w14:textId="199F7966" w:rsidR="000D476B" w:rsidRPr="00ED545B" w:rsidRDefault="00841536"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MKS</w:t>
      </w:r>
      <w:r w:rsidR="000D476B" w:rsidRPr="00ED545B">
        <w:rPr>
          <w:rFonts w:ascii="Times New Roman" w:eastAsia="Aptos" w:hAnsi="Times New Roman" w:cs="Times New Roman"/>
          <w:kern w:val="2"/>
          <w14:ligatures w14:val="standardContextual"/>
        </w:rPr>
        <w:t xml:space="preserve"> § 26 lõikega 2</w:t>
      </w:r>
      <w:r w:rsidR="000D476B" w:rsidRPr="00ED545B">
        <w:rPr>
          <w:rFonts w:ascii="Times New Roman" w:eastAsia="Aptos" w:hAnsi="Times New Roman" w:cs="Times New Roman"/>
          <w:kern w:val="2"/>
          <w:vertAlign w:val="superscript"/>
          <w14:ligatures w14:val="standardContextual"/>
        </w:rPr>
        <w:t>1</w:t>
      </w:r>
      <w:r w:rsidR="000D476B" w:rsidRPr="00ED545B">
        <w:rPr>
          <w:rFonts w:ascii="Times New Roman" w:eastAsia="Aptos" w:hAnsi="Times New Roman" w:cs="Times New Roman"/>
          <w:kern w:val="2"/>
          <w14:ligatures w14:val="standardContextual"/>
        </w:rPr>
        <w:t xml:space="preserve"> lubatakse juurdepääs info- ja sidesüsteemide hooldamise ja arendamisega tegelevatele riigiasutuse töötajatele. Kuigi see säte annab üldise aluse, on spetsiifiline viide </w:t>
      </w:r>
      <w:proofErr w:type="spellStart"/>
      <w:r w:rsidR="000D476B" w:rsidRPr="00ED545B">
        <w:rPr>
          <w:rFonts w:ascii="Times New Roman" w:eastAsia="Aptos" w:hAnsi="Times New Roman" w:cs="Times New Roman"/>
          <w:kern w:val="2"/>
          <w14:ligatures w14:val="standardContextual"/>
        </w:rPr>
        <w:t>RIA-le</w:t>
      </w:r>
      <w:proofErr w:type="spellEnd"/>
      <w:r w:rsidR="000D476B" w:rsidRPr="00ED545B">
        <w:rPr>
          <w:rFonts w:ascii="Times New Roman" w:eastAsia="Aptos" w:hAnsi="Times New Roman" w:cs="Times New Roman"/>
          <w:kern w:val="2"/>
          <w14:ligatures w14:val="standardContextual"/>
        </w:rPr>
        <w:t xml:space="preserve"> ja Eesti teabeväravale vajalik õigusselguse tagamiseks uue teavituste süsteemi kasutuselevõtmisel. Vastasel juhul ei ole </w:t>
      </w:r>
      <w:proofErr w:type="spellStart"/>
      <w:r w:rsidR="000D476B" w:rsidRPr="00ED545B">
        <w:rPr>
          <w:rFonts w:ascii="Times New Roman" w:eastAsia="Aptos" w:hAnsi="Times New Roman" w:cs="Times New Roman"/>
          <w:kern w:val="2"/>
          <w14:ligatures w14:val="standardContextual"/>
        </w:rPr>
        <w:t>MTA-l</w:t>
      </w:r>
      <w:proofErr w:type="spellEnd"/>
      <w:r w:rsidR="000D476B" w:rsidRPr="00ED545B">
        <w:rPr>
          <w:rFonts w:ascii="Times New Roman" w:eastAsia="Aptos" w:hAnsi="Times New Roman" w:cs="Times New Roman"/>
          <w:kern w:val="2"/>
          <w14:ligatures w14:val="standardContextual"/>
        </w:rPr>
        <w:t xml:space="preserve"> võimalik Postkast 2.0 teenusega liituda ning peab elektrooniliste teadete edastamisel jätkuvalt tuginema iganenud süsteemile IRIS.  </w:t>
      </w:r>
    </w:p>
    <w:p w14:paraId="01899B4B" w14:textId="77777777" w:rsidR="000D476B" w:rsidRPr="00ED545B" w:rsidRDefault="000D476B" w:rsidP="00F41597">
      <w:pPr>
        <w:jc w:val="both"/>
        <w:rPr>
          <w:rFonts w:ascii="Times New Roman" w:eastAsia="Aptos" w:hAnsi="Times New Roman" w:cs="Times New Roman"/>
          <w:kern w:val="2"/>
          <w14:ligatures w14:val="standardContextual"/>
        </w:rPr>
      </w:pPr>
    </w:p>
    <w:p w14:paraId="17172C18" w14:textId="77777777" w:rsidR="000D476B" w:rsidRPr="00ED545B" w:rsidRDefault="000D476B"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Loodava sätte kohaselt piirdub juurdepääs isiku üldandmetega ning elektroonilise teate kohta käivate andmetega.  </w:t>
      </w:r>
    </w:p>
    <w:p w14:paraId="6F034FC3" w14:textId="77777777" w:rsidR="000D476B" w:rsidRPr="00ED545B" w:rsidRDefault="000D476B" w:rsidP="00F41597">
      <w:pPr>
        <w:jc w:val="both"/>
        <w:rPr>
          <w:rFonts w:ascii="Times New Roman" w:eastAsia="Aptos" w:hAnsi="Times New Roman" w:cs="Times New Roman"/>
          <w:kern w:val="2"/>
          <w14:ligatures w14:val="standardContextual"/>
        </w:rPr>
      </w:pPr>
    </w:p>
    <w:p w14:paraId="6D17D646" w14:textId="77777777" w:rsidR="000D476B" w:rsidRPr="00ED545B" w:rsidRDefault="000D476B"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 xml:space="preserve">Isiku üldandmed hõlmavad füüsilise isiku nime, isikukoodi, e-posti aadressi ja telefoninumbrit, samuti juriidilise isiku esindaja nime ning telefoninumbrit. Neid andmeid on </w:t>
      </w:r>
      <w:proofErr w:type="spellStart"/>
      <w:r w:rsidRPr="00ED545B">
        <w:rPr>
          <w:rFonts w:ascii="Times New Roman" w:eastAsia="Aptos" w:hAnsi="Times New Roman" w:cs="Times New Roman"/>
          <w:kern w:val="2"/>
          <w14:ligatures w14:val="standardContextual"/>
        </w:rPr>
        <w:t>RIA-l</w:t>
      </w:r>
      <w:proofErr w:type="spellEnd"/>
      <w:r w:rsidRPr="00ED545B">
        <w:rPr>
          <w:rFonts w:ascii="Times New Roman" w:eastAsia="Aptos" w:hAnsi="Times New Roman" w:cs="Times New Roman"/>
          <w:kern w:val="2"/>
          <w14:ligatures w14:val="standardContextual"/>
        </w:rPr>
        <w:t xml:space="preserve"> vaja selleks, et tuvastada elektroonilise teate õige adressaat.  </w:t>
      </w:r>
    </w:p>
    <w:p w14:paraId="46842959" w14:textId="77777777" w:rsidR="000D476B" w:rsidRPr="00ED545B" w:rsidRDefault="000D476B" w:rsidP="00F41597">
      <w:pPr>
        <w:jc w:val="both"/>
        <w:rPr>
          <w:rFonts w:ascii="Times New Roman" w:eastAsia="Aptos" w:hAnsi="Times New Roman" w:cs="Times New Roman"/>
          <w:kern w:val="2"/>
          <w14:ligatures w14:val="standardContextual"/>
        </w:rPr>
      </w:pPr>
    </w:p>
    <w:p w14:paraId="57332727" w14:textId="77777777" w:rsidR="000D476B" w:rsidRPr="00ED545B" w:rsidRDefault="000D476B"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Elektroonilise teate pealkiri ja sisu sisaldab infot selle kohta, mis on elektroonilise teate saatmise eesmärk ja temaatika, nt kas teade sisaldab infot maksuteate või muu haldusakti olemasolu kohta.  </w:t>
      </w:r>
    </w:p>
    <w:p w14:paraId="6071EB9E" w14:textId="77777777" w:rsidR="000D476B" w:rsidRPr="00ED545B" w:rsidRDefault="000D476B" w:rsidP="00F41597">
      <w:pPr>
        <w:jc w:val="both"/>
        <w:rPr>
          <w:rFonts w:ascii="Times New Roman" w:eastAsia="Aptos" w:hAnsi="Times New Roman" w:cs="Times New Roman"/>
          <w:kern w:val="2"/>
          <w14:ligatures w14:val="standardContextual"/>
        </w:rPr>
      </w:pPr>
    </w:p>
    <w:p w14:paraId="0D68EE2F" w14:textId="77777777" w:rsidR="000D476B" w:rsidRPr="00ED545B" w:rsidRDefault="000D476B"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 xml:space="preserve">Elektroonilise teate kohta käivad andmed hõlmavad selle pealkirja ja sisu, samuti </w:t>
      </w:r>
      <w:proofErr w:type="spellStart"/>
      <w:r w:rsidRPr="00ED545B">
        <w:rPr>
          <w:rFonts w:ascii="Times New Roman" w:eastAsia="Aptos" w:hAnsi="Times New Roman" w:cs="Times New Roman"/>
          <w:kern w:val="2"/>
          <w14:ligatures w14:val="standardContextual"/>
        </w:rPr>
        <w:t>metaandmeid</w:t>
      </w:r>
      <w:proofErr w:type="spellEnd"/>
      <w:r w:rsidRPr="00ED545B">
        <w:rPr>
          <w:rFonts w:ascii="Times New Roman" w:eastAsia="Aptos" w:hAnsi="Times New Roman" w:cs="Times New Roman"/>
          <w:kern w:val="2"/>
          <w14:ligatures w14:val="standardContextual"/>
        </w:rPr>
        <w:t xml:space="preserve">. </w:t>
      </w:r>
    </w:p>
    <w:p w14:paraId="0D863620" w14:textId="77777777" w:rsidR="000D476B" w:rsidRPr="00ED545B" w:rsidRDefault="000D476B" w:rsidP="00F41597">
      <w:pPr>
        <w:jc w:val="both"/>
        <w:rPr>
          <w:rFonts w:ascii="Times New Roman" w:eastAsia="Aptos" w:hAnsi="Times New Roman" w:cs="Times New Roman"/>
          <w:kern w:val="2"/>
          <w14:ligatures w14:val="standardContextual"/>
        </w:rPr>
      </w:pPr>
    </w:p>
    <w:p w14:paraId="70D7342D" w14:textId="77777777" w:rsidR="000D476B" w:rsidRPr="00ED545B" w:rsidRDefault="000D476B"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Teadete sisu võib RIA ametnikele osaliselt ja pigem juhuslikult nähtav olla teabevärava haldamisel, kuid teate sisu moodustavaid andmeid RIA oma tööks ei kasuta. </w:t>
      </w:r>
    </w:p>
    <w:p w14:paraId="0AF9984A" w14:textId="77777777" w:rsidR="000D476B" w:rsidRPr="00ED545B" w:rsidRDefault="000D476B" w:rsidP="00F41597">
      <w:pPr>
        <w:jc w:val="both"/>
        <w:rPr>
          <w:rFonts w:ascii="Times New Roman" w:eastAsia="Aptos" w:hAnsi="Times New Roman" w:cs="Times New Roman"/>
          <w:kern w:val="2"/>
          <w14:ligatures w14:val="standardContextual"/>
        </w:rPr>
      </w:pPr>
    </w:p>
    <w:p w14:paraId="2453FEC4" w14:textId="77777777" w:rsidR="000D476B" w:rsidRPr="00ED545B" w:rsidRDefault="000D476B"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Metaandmed kujutavad endast infot teate enda kohta, nt dokumendi registreerimisnumber, millal see koostati, mis asutus selle edastas (antud juhul MTA) jne.  </w:t>
      </w:r>
    </w:p>
    <w:p w14:paraId="45615B4D" w14:textId="77777777" w:rsidR="000D476B" w:rsidRPr="00ED545B" w:rsidRDefault="000D476B" w:rsidP="00F41597">
      <w:pPr>
        <w:jc w:val="both"/>
        <w:rPr>
          <w:rFonts w:ascii="Times New Roman" w:eastAsia="Aptos" w:hAnsi="Times New Roman" w:cs="Times New Roman"/>
          <w:kern w:val="2"/>
          <w14:ligatures w14:val="standardContextual"/>
        </w:rPr>
      </w:pPr>
    </w:p>
    <w:p w14:paraId="42F8785B" w14:textId="77777777" w:rsidR="000D476B" w:rsidRPr="00ED545B" w:rsidRDefault="000D476B"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Dokumendid ja haldusaktid laeb MTA üles enda e-teenuste keskkonda, neid teadetega ei edastata. </w:t>
      </w:r>
    </w:p>
    <w:p w14:paraId="0276875C" w14:textId="77777777" w:rsidR="009B3CFA" w:rsidRPr="00ED545B" w:rsidRDefault="009B3CFA" w:rsidP="00F41597">
      <w:pPr>
        <w:jc w:val="both"/>
        <w:rPr>
          <w:rFonts w:ascii="Times New Roman" w:eastAsia="Aptos" w:hAnsi="Times New Roman" w:cs="Times New Roman"/>
          <w:kern w:val="2"/>
          <w14:ligatures w14:val="standardContextual"/>
        </w:rPr>
      </w:pPr>
    </w:p>
    <w:p w14:paraId="780A1269" w14:textId="348BB2E6" w:rsidR="009B3CFA" w:rsidRPr="00ED545B" w:rsidRDefault="009B3CFA"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b/>
          <w:bCs/>
          <w:kern w:val="2"/>
          <w14:ligatures w14:val="standardContextual"/>
        </w:rPr>
        <w:t>Eelnõu §</w:t>
      </w:r>
      <w:r w:rsidR="00F41597" w:rsidRPr="00ED545B">
        <w:rPr>
          <w:rFonts w:ascii="Times New Roman" w:eastAsia="Aptos" w:hAnsi="Times New Roman" w:cs="Times New Roman"/>
          <w:b/>
          <w:bCs/>
          <w:kern w:val="2"/>
          <w14:ligatures w14:val="standardContextual"/>
        </w:rPr>
        <w:t>-s</w:t>
      </w:r>
      <w:r w:rsidRPr="00ED545B">
        <w:rPr>
          <w:rFonts w:ascii="Times New Roman" w:eastAsia="Aptos" w:hAnsi="Times New Roman" w:cs="Times New Roman"/>
          <w:b/>
          <w:bCs/>
          <w:kern w:val="2"/>
          <w14:ligatures w14:val="standardContextual"/>
        </w:rPr>
        <w:t xml:space="preserve"> 3</w:t>
      </w:r>
      <w:r w:rsidRPr="00ED545B">
        <w:rPr>
          <w:rFonts w:ascii="Times New Roman" w:eastAsia="Aptos" w:hAnsi="Times New Roman" w:cs="Times New Roman"/>
          <w:kern w:val="2"/>
          <w14:ligatures w14:val="standardContextual"/>
        </w:rPr>
        <w:t xml:space="preserve"> on sätestatud jõustumine. Seadus jõustub üldises korras, välja arvatud § 1 punktides </w:t>
      </w:r>
      <w:r w:rsidR="00016DFB">
        <w:rPr>
          <w:rFonts w:ascii="Times New Roman" w:eastAsia="Aptos" w:hAnsi="Times New Roman" w:cs="Times New Roman"/>
          <w:kern w:val="2"/>
          <w14:ligatures w14:val="standardContextual"/>
        </w:rPr>
        <w:t>3</w:t>
      </w:r>
      <w:r w:rsidRPr="00ED545B">
        <w:rPr>
          <w:rFonts w:ascii="Times New Roman" w:eastAsia="Aptos" w:hAnsi="Times New Roman" w:cs="Times New Roman"/>
          <w:kern w:val="2"/>
          <w14:ligatures w14:val="standardContextual"/>
        </w:rPr>
        <w:t xml:space="preserve"> ja 4 sätestatud regulatsioon. Üldine jõustumine annab maksuhaldurile võimaluse alustada kohe pärast seaduse jõustumist 2025. a jooksul väljastatud maksuteadete ülevaatamisega ning mootorsõidukimaksu kohustuse </w:t>
      </w:r>
      <w:r w:rsidR="0040244D" w:rsidRPr="00ED545B">
        <w:rPr>
          <w:rFonts w:ascii="Times New Roman" w:eastAsia="Aptos" w:hAnsi="Times New Roman" w:cs="Times New Roman"/>
          <w:kern w:val="2"/>
          <w14:ligatures w14:val="standardContextual"/>
        </w:rPr>
        <w:t xml:space="preserve">vähendamise rakendamisega. </w:t>
      </w:r>
    </w:p>
    <w:p w14:paraId="527CDA7E" w14:textId="77777777" w:rsidR="009B3CFA" w:rsidRPr="00ED545B" w:rsidRDefault="009B3CFA" w:rsidP="00F41597">
      <w:pPr>
        <w:jc w:val="both"/>
        <w:rPr>
          <w:rFonts w:ascii="Times New Roman" w:eastAsia="Aptos" w:hAnsi="Times New Roman" w:cs="Times New Roman"/>
          <w:kern w:val="2"/>
          <w14:ligatures w14:val="standardContextual"/>
        </w:rPr>
      </w:pPr>
    </w:p>
    <w:p w14:paraId="68524EE6" w14:textId="34487968" w:rsidR="00DC3E5A" w:rsidRDefault="009B3CFA"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 xml:space="preserve">Eelnõu § 1 punktis </w:t>
      </w:r>
      <w:r w:rsidR="00016DFB">
        <w:rPr>
          <w:rFonts w:ascii="Times New Roman" w:eastAsia="Aptos" w:hAnsi="Times New Roman" w:cs="Times New Roman"/>
          <w:kern w:val="2"/>
          <w14:ligatures w14:val="standardContextual"/>
        </w:rPr>
        <w:t>3</w:t>
      </w:r>
      <w:r w:rsidRPr="00ED545B">
        <w:rPr>
          <w:rFonts w:ascii="Times New Roman" w:eastAsia="Aptos" w:hAnsi="Times New Roman" w:cs="Times New Roman"/>
          <w:kern w:val="2"/>
          <w14:ligatures w14:val="standardContextual"/>
        </w:rPr>
        <w:t xml:space="preserve"> on sätestatud maksuteate väljastamise aeg pärast liiklusregistri sündmust. Kuna loetelu täiendati mootorsõidukimaksu kohustuse vähendamisel maksuteate loomisega, siis tuleb selle rakendamiseks määrata konkreetne jõustumisaeg, mis on 2025. a 1. detsember. </w:t>
      </w:r>
    </w:p>
    <w:p w14:paraId="6195A7B2" w14:textId="77777777" w:rsidR="00DC3E5A" w:rsidRDefault="00DC3E5A" w:rsidP="00F41597">
      <w:pPr>
        <w:jc w:val="both"/>
        <w:rPr>
          <w:rFonts w:ascii="Times New Roman" w:eastAsia="Aptos" w:hAnsi="Times New Roman" w:cs="Times New Roman"/>
          <w:kern w:val="2"/>
          <w14:ligatures w14:val="standardContextual"/>
        </w:rPr>
      </w:pPr>
    </w:p>
    <w:p w14:paraId="0EF005F2" w14:textId="38A9B51B" w:rsidR="009B3CFA" w:rsidRPr="00ED545B" w:rsidRDefault="009B3CFA"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 xml:space="preserve">Eelnõu § 1 punktis 4 on sätestatud 8- ja 9-kohaliste sõidukite maksmäära muudatus, mis jõustub arvates uuest maksustamisperioodist 2026. aasta 1. jaanuaril. </w:t>
      </w:r>
    </w:p>
    <w:p w14:paraId="19FC7F5E" w14:textId="77777777" w:rsidR="009B3CFA" w:rsidRPr="00ED545B" w:rsidRDefault="009B3CFA" w:rsidP="00F41597">
      <w:pPr>
        <w:jc w:val="both"/>
        <w:rPr>
          <w:rFonts w:ascii="Times New Roman" w:eastAsia="Aptos" w:hAnsi="Times New Roman" w:cs="Times New Roman"/>
          <w:kern w:val="2"/>
          <w14:ligatures w14:val="standardContextual"/>
        </w:rPr>
      </w:pPr>
    </w:p>
    <w:p w14:paraId="5284FAFF" w14:textId="10FB38B1" w:rsidR="00BF719F" w:rsidRPr="00ED545B" w:rsidRDefault="00BF719F" w:rsidP="00F41597">
      <w:pPr>
        <w:jc w:val="both"/>
        <w:rPr>
          <w:rFonts w:ascii="Times New Roman" w:eastAsia="Aptos" w:hAnsi="Times New Roman" w:cs="Times New Roman"/>
          <w:b/>
          <w:bCs/>
          <w:kern w:val="2"/>
          <w14:ligatures w14:val="standardContextual"/>
        </w:rPr>
      </w:pPr>
      <w:r w:rsidRPr="00ED545B">
        <w:rPr>
          <w:rFonts w:ascii="Times New Roman" w:eastAsia="Aptos" w:hAnsi="Times New Roman" w:cs="Times New Roman"/>
          <w:b/>
          <w:bCs/>
          <w:kern w:val="2"/>
          <w14:ligatures w14:val="standardContextual"/>
        </w:rPr>
        <w:t>4. Eelnõu terminoloogia</w:t>
      </w:r>
    </w:p>
    <w:p w14:paraId="62295D6F" w14:textId="77777777" w:rsidR="00BF719F" w:rsidRPr="00ED545B" w:rsidRDefault="00BF719F" w:rsidP="00F41597">
      <w:pPr>
        <w:jc w:val="both"/>
        <w:rPr>
          <w:rFonts w:ascii="Times New Roman" w:eastAsia="Aptos" w:hAnsi="Times New Roman" w:cs="Times New Roman"/>
          <w:kern w:val="2"/>
          <w14:ligatures w14:val="standardContextual"/>
        </w:rPr>
      </w:pPr>
    </w:p>
    <w:p w14:paraId="164CDC91" w14:textId="3162C55D" w:rsidR="00592D40" w:rsidRPr="00ED545B" w:rsidRDefault="00592D40" w:rsidP="00F41597">
      <w:pPr>
        <w:jc w:val="both"/>
        <w:rPr>
          <w:rFonts w:ascii="Times New Roman" w:hAnsi="Times New Roman" w:cs="Times New Roman"/>
        </w:rPr>
      </w:pPr>
      <w:r w:rsidRPr="00ED545B">
        <w:rPr>
          <w:rFonts w:ascii="Times New Roman" w:hAnsi="Times New Roman" w:cs="Times New Roman"/>
        </w:rPr>
        <w:t>MSMS-i muutmises kasutatakse terminit „vanem“</w:t>
      </w:r>
      <w:r w:rsidR="00274BCF" w:rsidRPr="00ED545B">
        <w:rPr>
          <w:rFonts w:ascii="Times New Roman" w:hAnsi="Times New Roman" w:cs="Times New Roman"/>
        </w:rPr>
        <w:t xml:space="preserve"> (§ 15</w:t>
      </w:r>
      <w:r w:rsidR="00274BCF" w:rsidRPr="00ED545B">
        <w:rPr>
          <w:rFonts w:ascii="Times New Roman" w:hAnsi="Times New Roman" w:cs="Times New Roman"/>
          <w:vertAlign w:val="superscript"/>
        </w:rPr>
        <w:t>1</w:t>
      </w:r>
      <w:r w:rsidR="00274BCF" w:rsidRPr="00ED545B">
        <w:rPr>
          <w:rFonts w:ascii="Times New Roman" w:hAnsi="Times New Roman" w:cs="Times New Roman"/>
        </w:rPr>
        <w:t xml:space="preserve"> l</w:t>
      </w:r>
      <w:r w:rsidR="00884A1B">
        <w:rPr>
          <w:rFonts w:ascii="Times New Roman" w:hAnsi="Times New Roman" w:cs="Times New Roman"/>
        </w:rPr>
        <w:t>õige</w:t>
      </w:r>
      <w:r w:rsidR="00274BCF" w:rsidRPr="00ED545B">
        <w:rPr>
          <w:rFonts w:ascii="Times New Roman" w:hAnsi="Times New Roman" w:cs="Times New Roman"/>
        </w:rPr>
        <w:t xml:space="preserve"> 1)</w:t>
      </w:r>
      <w:r w:rsidRPr="00ED545B">
        <w:rPr>
          <w:rFonts w:ascii="Times New Roman" w:hAnsi="Times New Roman" w:cs="Times New Roman"/>
        </w:rPr>
        <w:t>, mis MSMS-</w:t>
      </w:r>
      <w:proofErr w:type="spellStart"/>
      <w:r w:rsidRPr="00ED545B">
        <w:rPr>
          <w:rFonts w:ascii="Times New Roman" w:hAnsi="Times New Roman" w:cs="Times New Roman"/>
        </w:rPr>
        <w:t>is</w:t>
      </w:r>
      <w:proofErr w:type="spellEnd"/>
      <w:r w:rsidRPr="00ED545B">
        <w:rPr>
          <w:rFonts w:ascii="Times New Roman" w:hAnsi="Times New Roman" w:cs="Times New Roman"/>
        </w:rPr>
        <w:t xml:space="preserve"> tähendab isikut, kes </w:t>
      </w:r>
      <w:r w:rsidR="00F4503C" w:rsidRPr="00ED545B">
        <w:rPr>
          <w:rFonts w:ascii="Times New Roman" w:hAnsi="Times New Roman" w:cs="Times New Roman"/>
        </w:rPr>
        <w:t>on</w:t>
      </w:r>
      <w:r w:rsidR="00957A93" w:rsidRPr="00ED545B">
        <w:rPr>
          <w:rFonts w:ascii="Times New Roman" w:hAnsi="Times New Roman" w:cs="Times New Roman"/>
        </w:rPr>
        <w:t xml:space="preserve"> lapse</w:t>
      </w:r>
      <w:r w:rsidR="00F4503C" w:rsidRPr="00ED545B">
        <w:rPr>
          <w:rFonts w:ascii="Times New Roman" w:hAnsi="Times New Roman" w:cs="Times New Roman"/>
        </w:rPr>
        <w:t xml:space="preserve"> </w:t>
      </w:r>
      <w:r w:rsidR="00957A93" w:rsidRPr="00ED545B">
        <w:rPr>
          <w:rFonts w:ascii="Times New Roman" w:hAnsi="Times New Roman" w:cs="Times New Roman"/>
        </w:rPr>
        <w:t>vanem või füüsilisest isikust eestkostja, kellel on selle lapse hooldusõigus. Seega on MSMS-i piires PKS-</w:t>
      </w:r>
      <w:proofErr w:type="spellStart"/>
      <w:r w:rsidR="00957A93" w:rsidRPr="00ED545B">
        <w:rPr>
          <w:rFonts w:ascii="Times New Roman" w:hAnsi="Times New Roman" w:cs="Times New Roman"/>
        </w:rPr>
        <w:t>is</w:t>
      </w:r>
      <w:proofErr w:type="spellEnd"/>
      <w:r w:rsidR="00957A93" w:rsidRPr="00ED545B">
        <w:rPr>
          <w:rFonts w:ascii="Times New Roman" w:hAnsi="Times New Roman" w:cs="Times New Roman"/>
        </w:rPr>
        <w:t xml:space="preserve"> sätestatud termini „vanem“ tõlgendus laiem ja avatud läbi hooldusõiguse. </w:t>
      </w:r>
      <w:r w:rsidR="007318DE" w:rsidRPr="00ED545B">
        <w:rPr>
          <w:rFonts w:ascii="Times New Roman" w:hAnsi="Times New Roman" w:cs="Times New Roman"/>
        </w:rPr>
        <w:t xml:space="preserve">Terminit kasutatakse üksnes vähenduse arvutamiseks. </w:t>
      </w:r>
      <w:r w:rsidR="00D7608C">
        <w:rPr>
          <w:rFonts w:ascii="Times New Roman" w:hAnsi="Times New Roman" w:cs="Times New Roman"/>
        </w:rPr>
        <w:t>T</w:t>
      </w:r>
      <w:r w:rsidR="0046306E" w:rsidRPr="00ED545B">
        <w:rPr>
          <w:rFonts w:ascii="Times New Roman" w:hAnsi="Times New Roman" w:cs="Times New Roman"/>
        </w:rPr>
        <w:t>ermin „hooldusõigus“ on selgitatud lisatava § 15</w:t>
      </w:r>
      <w:r w:rsidR="0046306E" w:rsidRPr="00ED545B">
        <w:rPr>
          <w:rFonts w:ascii="Times New Roman" w:hAnsi="Times New Roman" w:cs="Times New Roman"/>
          <w:vertAlign w:val="superscript"/>
        </w:rPr>
        <w:t xml:space="preserve">1 </w:t>
      </w:r>
      <w:r w:rsidR="0046306E" w:rsidRPr="00ED545B">
        <w:rPr>
          <w:rFonts w:ascii="Times New Roman" w:hAnsi="Times New Roman" w:cs="Times New Roman"/>
        </w:rPr>
        <w:t xml:space="preserve">lõikes </w:t>
      </w:r>
      <w:r w:rsidR="005B1BD3" w:rsidRPr="00ED545B">
        <w:rPr>
          <w:rFonts w:ascii="Times New Roman" w:hAnsi="Times New Roman" w:cs="Times New Roman"/>
        </w:rPr>
        <w:t xml:space="preserve">7. </w:t>
      </w:r>
      <w:r w:rsidR="00B203E2" w:rsidRPr="00ED545B">
        <w:rPr>
          <w:rFonts w:ascii="Times New Roman" w:hAnsi="Times New Roman" w:cs="Times New Roman"/>
        </w:rPr>
        <w:t xml:space="preserve">Hooldusõigus </w:t>
      </w:r>
      <w:r w:rsidR="00430111" w:rsidRPr="00ED545B">
        <w:rPr>
          <w:rFonts w:ascii="Times New Roman" w:hAnsi="Times New Roman" w:cs="Times New Roman"/>
        </w:rPr>
        <w:t>MSMS-i</w:t>
      </w:r>
      <w:r w:rsidR="00B203E2" w:rsidRPr="00ED545B">
        <w:rPr>
          <w:rFonts w:ascii="Times New Roman" w:hAnsi="Times New Roman" w:cs="Times New Roman"/>
        </w:rPr>
        <w:t xml:space="preserve"> tähenduses on lapse ainuhooldusõigus või ühine hooldusõigus, mida ei ole peatatud, piiratud, üle antud ega ära võetud.</w:t>
      </w:r>
    </w:p>
    <w:p w14:paraId="05C36FA1" w14:textId="77777777" w:rsidR="00274BCF" w:rsidRPr="00ED545B" w:rsidRDefault="00274BCF" w:rsidP="00F41597">
      <w:pPr>
        <w:jc w:val="both"/>
        <w:rPr>
          <w:rFonts w:ascii="Times New Roman" w:hAnsi="Times New Roman" w:cs="Times New Roman"/>
        </w:rPr>
      </w:pPr>
    </w:p>
    <w:p w14:paraId="11324D6C" w14:textId="353A5861" w:rsidR="00274BCF" w:rsidRPr="00ED545B" w:rsidRDefault="00274BCF" w:rsidP="00F41597">
      <w:pPr>
        <w:jc w:val="both"/>
        <w:rPr>
          <w:rFonts w:ascii="Times New Roman" w:hAnsi="Times New Roman" w:cs="Times New Roman"/>
        </w:rPr>
      </w:pPr>
      <w:r w:rsidRPr="00ED545B">
        <w:rPr>
          <w:rFonts w:ascii="Times New Roman" w:hAnsi="Times New Roman" w:cs="Times New Roman"/>
        </w:rPr>
        <w:t xml:space="preserve">Lisaks kasutatakse terminit „laps“, kes MSMS-i raames on kuni 18-aastane (kaasa arvatud) isik. </w:t>
      </w:r>
    </w:p>
    <w:p w14:paraId="7B36D319" w14:textId="77777777" w:rsidR="00592D40" w:rsidRPr="00ED545B" w:rsidRDefault="00592D40" w:rsidP="00F41597">
      <w:pPr>
        <w:jc w:val="both"/>
        <w:rPr>
          <w:rFonts w:ascii="Times New Roman" w:hAnsi="Times New Roman" w:cs="Times New Roman"/>
        </w:rPr>
      </w:pPr>
    </w:p>
    <w:p w14:paraId="58BDDB1A" w14:textId="1DB671C2" w:rsidR="00BF719F" w:rsidRPr="00ED545B" w:rsidRDefault="00AE0DEC" w:rsidP="00F41597">
      <w:pPr>
        <w:jc w:val="both"/>
        <w:rPr>
          <w:rFonts w:ascii="Times New Roman" w:hAnsi="Times New Roman" w:cs="Times New Roman"/>
        </w:rPr>
      </w:pPr>
      <w:r w:rsidRPr="00ED545B">
        <w:rPr>
          <w:rFonts w:ascii="Times New Roman" w:hAnsi="Times New Roman" w:cs="Times New Roman"/>
        </w:rPr>
        <w:t xml:space="preserve">MKS § 26 muudatuses kasutatakse termineid </w:t>
      </w:r>
      <w:r w:rsidR="00561B05" w:rsidRPr="00ED545B">
        <w:rPr>
          <w:rFonts w:ascii="Times New Roman" w:hAnsi="Times New Roman" w:cs="Times New Roman"/>
        </w:rPr>
        <w:t>„</w:t>
      </w:r>
      <w:r w:rsidRPr="00ED545B">
        <w:rPr>
          <w:rFonts w:ascii="Times New Roman" w:hAnsi="Times New Roman" w:cs="Times New Roman"/>
        </w:rPr>
        <w:t>maksusaladus</w:t>
      </w:r>
      <w:r w:rsidR="00561B05" w:rsidRPr="00ED545B">
        <w:rPr>
          <w:rFonts w:ascii="Times New Roman" w:hAnsi="Times New Roman" w:cs="Times New Roman"/>
        </w:rPr>
        <w:t>“</w:t>
      </w:r>
      <w:r w:rsidRPr="00ED545B">
        <w:rPr>
          <w:rFonts w:ascii="Times New Roman" w:hAnsi="Times New Roman" w:cs="Times New Roman"/>
        </w:rPr>
        <w:t xml:space="preserve">, </w:t>
      </w:r>
      <w:r w:rsidR="00561B05" w:rsidRPr="00ED545B">
        <w:rPr>
          <w:rFonts w:ascii="Times New Roman" w:hAnsi="Times New Roman" w:cs="Times New Roman"/>
        </w:rPr>
        <w:t>„</w:t>
      </w:r>
      <w:r w:rsidRPr="00ED545B">
        <w:rPr>
          <w:rFonts w:ascii="Times New Roman" w:hAnsi="Times New Roman" w:cs="Times New Roman"/>
        </w:rPr>
        <w:t>Riigi Infosüsteemi Amet</w:t>
      </w:r>
      <w:r w:rsidR="00561B05" w:rsidRPr="00ED545B">
        <w:rPr>
          <w:rFonts w:ascii="Times New Roman" w:hAnsi="Times New Roman" w:cs="Times New Roman"/>
        </w:rPr>
        <w:t>“</w:t>
      </w:r>
      <w:r w:rsidRPr="00ED545B">
        <w:rPr>
          <w:rFonts w:ascii="Times New Roman" w:hAnsi="Times New Roman" w:cs="Times New Roman"/>
        </w:rPr>
        <w:t xml:space="preserve"> ja </w:t>
      </w:r>
      <w:r w:rsidR="00561B05" w:rsidRPr="00ED545B">
        <w:rPr>
          <w:rFonts w:ascii="Times New Roman" w:hAnsi="Times New Roman" w:cs="Times New Roman"/>
        </w:rPr>
        <w:t>„</w:t>
      </w:r>
      <w:r w:rsidRPr="00ED545B">
        <w:rPr>
          <w:rFonts w:ascii="Times New Roman" w:hAnsi="Times New Roman" w:cs="Times New Roman"/>
        </w:rPr>
        <w:t>Eesti teabevärav</w:t>
      </w:r>
      <w:r w:rsidR="00561B05" w:rsidRPr="00ED545B">
        <w:rPr>
          <w:rFonts w:ascii="Times New Roman" w:hAnsi="Times New Roman" w:cs="Times New Roman"/>
        </w:rPr>
        <w:t>“</w:t>
      </w:r>
      <w:r w:rsidRPr="00ED545B">
        <w:rPr>
          <w:rFonts w:ascii="Times New Roman" w:hAnsi="Times New Roman" w:cs="Times New Roman"/>
        </w:rPr>
        <w:t>, mis on kehtivas õiguses tuntud (MKS § 26, </w:t>
      </w:r>
      <w:proofErr w:type="spellStart"/>
      <w:r w:rsidRPr="00ED545B">
        <w:rPr>
          <w:rFonts w:ascii="Times New Roman" w:hAnsi="Times New Roman" w:cs="Times New Roman"/>
        </w:rPr>
        <w:t>AvTS</w:t>
      </w:r>
      <w:proofErr w:type="spellEnd"/>
      <w:r w:rsidRPr="00ED545B">
        <w:rPr>
          <w:rFonts w:ascii="Times New Roman" w:hAnsi="Times New Roman" w:cs="Times New Roman"/>
        </w:rPr>
        <w:t xml:space="preserve"> § 32¹, </w:t>
      </w:r>
      <w:proofErr w:type="spellStart"/>
      <w:r w:rsidRPr="00ED545B">
        <w:rPr>
          <w:rFonts w:ascii="Times New Roman" w:hAnsi="Times New Roman" w:cs="Times New Roman"/>
        </w:rPr>
        <w:t>AvTS</w:t>
      </w:r>
      <w:proofErr w:type="spellEnd"/>
      <w:r w:rsidRPr="00ED545B">
        <w:rPr>
          <w:rFonts w:ascii="Times New Roman" w:hAnsi="Times New Roman" w:cs="Times New Roman"/>
        </w:rPr>
        <w:t xml:space="preserve"> § 43²). Uusi termineid kasutusele ei võeta. </w:t>
      </w:r>
    </w:p>
    <w:p w14:paraId="11928B21" w14:textId="77777777" w:rsidR="00BF719F" w:rsidRPr="00ED545B" w:rsidRDefault="00BF719F" w:rsidP="00F41597">
      <w:pPr>
        <w:jc w:val="both"/>
        <w:rPr>
          <w:rFonts w:ascii="Times New Roman" w:eastAsia="Aptos" w:hAnsi="Times New Roman" w:cs="Times New Roman"/>
          <w:kern w:val="2"/>
          <w14:ligatures w14:val="standardContextual"/>
        </w:rPr>
      </w:pPr>
    </w:p>
    <w:p w14:paraId="06D96E04" w14:textId="2DB6851C" w:rsidR="008B5567" w:rsidRPr="00ED545B" w:rsidRDefault="00BF719F" w:rsidP="00F41597">
      <w:pPr>
        <w:jc w:val="both"/>
        <w:rPr>
          <w:rFonts w:ascii="Times New Roman" w:hAnsi="Times New Roman" w:cs="Times New Roman"/>
        </w:rPr>
      </w:pPr>
      <w:r w:rsidRPr="00ED545B">
        <w:rPr>
          <w:rFonts w:ascii="Times New Roman" w:hAnsi="Times New Roman"/>
          <w:b/>
          <w:bCs/>
        </w:rPr>
        <w:t>5</w:t>
      </w:r>
      <w:r w:rsidR="00D37D94" w:rsidRPr="00ED545B">
        <w:rPr>
          <w:rFonts w:ascii="Times New Roman" w:hAnsi="Times New Roman"/>
          <w:b/>
          <w:bCs/>
        </w:rPr>
        <w:t xml:space="preserve">. </w:t>
      </w:r>
      <w:r w:rsidR="008B5567" w:rsidRPr="00ED545B">
        <w:rPr>
          <w:rFonts w:ascii="Times New Roman" w:hAnsi="Times New Roman" w:cs="Times New Roman"/>
          <w:b/>
          <w:bCs/>
        </w:rPr>
        <w:t xml:space="preserve">MKS § 26 muudatuse kooskõla põhiseaduse, teiste seaduste, Euroopa Liidu õiguse ja </w:t>
      </w:r>
      <w:proofErr w:type="spellStart"/>
      <w:r w:rsidR="008B5567" w:rsidRPr="00ED545B">
        <w:rPr>
          <w:rFonts w:ascii="Times New Roman" w:hAnsi="Times New Roman" w:cs="Times New Roman"/>
          <w:b/>
          <w:bCs/>
        </w:rPr>
        <w:t>välislepingutega</w:t>
      </w:r>
      <w:proofErr w:type="spellEnd"/>
      <w:r w:rsidR="008B5567" w:rsidRPr="00ED545B">
        <w:rPr>
          <w:rFonts w:ascii="Times New Roman" w:hAnsi="Times New Roman" w:cs="Times New Roman"/>
        </w:rPr>
        <w:t> </w:t>
      </w:r>
    </w:p>
    <w:p w14:paraId="3F36080D" w14:textId="7381C7D4" w:rsidR="00D37D94" w:rsidRPr="00ED545B" w:rsidRDefault="008B5567" w:rsidP="00F41597">
      <w:pPr>
        <w:rPr>
          <w:rFonts w:ascii="Times New Roman" w:hAnsi="Times New Roman"/>
          <w:b/>
          <w:bCs/>
        </w:rPr>
      </w:pPr>
      <w:r w:rsidRPr="00ED545B">
        <w:rPr>
          <w:rFonts w:ascii="Times New Roman" w:hAnsi="Times New Roman"/>
          <w:b/>
          <w:bCs/>
        </w:rPr>
        <w:t xml:space="preserve"> </w:t>
      </w:r>
    </w:p>
    <w:p w14:paraId="5602AC6E" w14:textId="77777777" w:rsidR="00D371A2" w:rsidRPr="00ED545B" w:rsidRDefault="00D371A2" w:rsidP="00F41597">
      <w:pPr>
        <w:jc w:val="both"/>
        <w:rPr>
          <w:rFonts w:ascii="Times New Roman" w:hAnsi="Times New Roman" w:cs="Times New Roman"/>
        </w:rPr>
      </w:pPr>
      <w:r w:rsidRPr="00ED545B">
        <w:rPr>
          <w:rFonts w:ascii="Times New Roman" w:hAnsi="Times New Roman" w:cs="Times New Roman"/>
        </w:rPr>
        <w:t xml:space="preserve">Kuna muudatuse kohaselt saaks RIA juurdepääsu maksusaladust sisaldavale teabele, siis riivatakse sellega põhiseaduse (edaspidi </w:t>
      </w:r>
      <w:r w:rsidRPr="00ED545B">
        <w:rPr>
          <w:rFonts w:ascii="Times New Roman" w:hAnsi="Times New Roman" w:cs="Times New Roman"/>
          <w:i/>
          <w:iCs/>
        </w:rPr>
        <w:t>PS</w:t>
      </w:r>
      <w:r w:rsidRPr="00ED545B">
        <w:rPr>
          <w:rFonts w:ascii="Times New Roman" w:hAnsi="Times New Roman" w:cs="Times New Roman"/>
        </w:rPr>
        <w:t>) §-s 26 sätestatud õigust perekonna- ja eraelu puutumatusele. Riive seisneb asjaolus, et suureneb asutuste ring, kellel on teavet MTA kirjavahetuse olemasolu kohta.  </w:t>
      </w:r>
    </w:p>
    <w:p w14:paraId="3F9DCCDB" w14:textId="77777777" w:rsidR="00D371A2" w:rsidRPr="00ED545B" w:rsidRDefault="00D371A2" w:rsidP="00F41597">
      <w:pPr>
        <w:jc w:val="both"/>
        <w:rPr>
          <w:rFonts w:ascii="Times New Roman" w:hAnsi="Times New Roman" w:cs="Times New Roman"/>
        </w:rPr>
      </w:pPr>
    </w:p>
    <w:p w14:paraId="23C8BFAF" w14:textId="77777777" w:rsidR="00D371A2" w:rsidRPr="00ED545B" w:rsidRDefault="00D371A2" w:rsidP="00F41597">
      <w:pPr>
        <w:jc w:val="both"/>
        <w:rPr>
          <w:rFonts w:ascii="Times New Roman" w:hAnsi="Times New Roman" w:cs="Times New Roman"/>
        </w:rPr>
      </w:pPr>
      <w:r w:rsidRPr="00ED545B">
        <w:rPr>
          <w:rFonts w:ascii="Times New Roman" w:hAnsi="Times New Roman" w:cs="Times New Roman"/>
        </w:rPr>
        <w:t>Järgneb proportsionaalsuse test, ehk kontrollitakse, kas muudatusel on legitiimne eesmärk ning kas muudatus on selle eesmärgi saavutamiseks sobiv, vajalik ja mõõdukas.  </w:t>
      </w:r>
    </w:p>
    <w:p w14:paraId="676E530C" w14:textId="77777777" w:rsidR="00D371A2" w:rsidRPr="00ED545B" w:rsidRDefault="00D371A2" w:rsidP="00F41597">
      <w:pPr>
        <w:jc w:val="both"/>
        <w:rPr>
          <w:rFonts w:ascii="Times New Roman" w:hAnsi="Times New Roman" w:cs="Times New Roman"/>
        </w:rPr>
      </w:pPr>
    </w:p>
    <w:p w14:paraId="0E74CF3A" w14:textId="77777777" w:rsidR="00D371A2" w:rsidRPr="00ED545B" w:rsidRDefault="00D371A2" w:rsidP="00F41597">
      <w:pPr>
        <w:jc w:val="both"/>
        <w:rPr>
          <w:rFonts w:ascii="Times New Roman" w:hAnsi="Times New Roman" w:cs="Times New Roman"/>
        </w:rPr>
      </w:pPr>
      <w:r w:rsidRPr="00ED545B">
        <w:rPr>
          <w:rFonts w:ascii="Times New Roman" w:hAnsi="Times New Roman" w:cs="Times New Roman"/>
        </w:rPr>
        <w:t>Elektrooniliste teadete tõrgeteta ja turvaline edastamine ehk tõhusa infosüsteemi kasutamine lihtsustab riigiga suhtlemist, tugevdab andmekaitset ja andmeturvet ning võimaldab riigil täita oma ülesandeid optimaalse tõhususega. Kuivõrd muudatus teenib selget avalikku huvi, on see eesmärgina legitiimne.  </w:t>
      </w:r>
    </w:p>
    <w:p w14:paraId="323E8BB5" w14:textId="77777777" w:rsidR="00D371A2" w:rsidRPr="00ED545B" w:rsidRDefault="00D371A2" w:rsidP="00F41597">
      <w:pPr>
        <w:jc w:val="both"/>
        <w:rPr>
          <w:rFonts w:ascii="Times New Roman" w:hAnsi="Times New Roman" w:cs="Times New Roman"/>
        </w:rPr>
      </w:pPr>
    </w:p>
    <w:p w14:paraId="24827BF7" w14:textId="77777777" w:rsidR="00D371A2" w:rsidRPr="00ED545B" w:rsidRDefault="00D371A2" w:rsidP="00F41597">
      <w:pPr>
        <w:jc w:val="both"/>
        <w:rPr>
          <w:rFonts w:ascii="Times New Roman" w:hAnsi="Times New Roman" w:cs="Times New Roman"/>
        </w:rPr>
      </w:pPr>
      <w:r w:rsidRPr="00ED545B">
        <w:rPr>
          <w:rFonts w:ascii="Times New Roman" w:hAnsi="Times New Roman" w:cs="Times New Roman"/>
        </w:rPr>
        <w:t xml:space="preserve">Sobivuse kriteeriumi täitmiseks piisab sellest, kui muudatus aitab kaasa eesmärgi saavutamisele. Muudatusega luuakse õiguslik alus, mis võimaldab </w:t>
      </w:r>
      <w:proofErr w:type="spellStart"/>
      <w:r w:rsidRPr="00ED545B">
        <w:rPr>
          <w:rFonts w:ascii="Times New Roman" w:hAnsi="Times New Roman" w:cs="Times New Roman"/>
        </w:rPr>
        <w:t>MTA-l</w:t>
      </w:r>
      <w:proofErr w:type="spellEnd"/>
      <w:r w:rsidRPr="00ED545B">
        <w:rPr>
          <w:rFonts w:ascii="Times New Roman" w:hAnsi="Times New Roman" w:cs="Times New Roman"/>
        </w:rPr>
        <w:t xml:space="preserve"> liituda RIA hallatava Eesti teabevärava ametliku e-posti infosüsteemiga. Tegemist on oluliselt ajakohasema ja suuremaid andmevooge võimaldava lahendusega võrreldes MTA praeguse IRIS süsteemiga. Ainus alternatiiv Eesti teabevärava kasutamisele on jätkata senise IRIS rakenduse kasutamist. Nagu eelnevalt selgitatud, on see süsteem iganenud, ehk võrreldes Eesti teabeväravaga ei ole see niivõrd töökindel ega turvaline. Ühtlasi, mida rohkem aega möödub, seda suuremaks muutub risk, et </w:t>
      </w:r>
      <w:proofErr w:type="spellStart"/>
      <w:r w:rsidRPr="00ED545B">
        <w:rPr>
          <w:rFonts w:ascii="Times New Roman" w:hAnsi="Times New Roman" w:cs="Times New Roman"/>
        </w:rPr>
        <w:t>IRIS-e</w:t>
      </w:r>
      <w:proofErr w:type="spellEnd"/>
      <w:r w:rsidRPr="00ED545B">
        <w:rPr>
          <w:rFonts w:ascii="Times New Roman" w:hAnsi="Times New Roman" w:cs="Times New Roman"/>
        </w:rPr>
        <w:t xml:space="preserve"> vanus asub tekitama elektrooniliste teadete edastamisel erinevaid administratiivseid ning andmekaitsealaseid probleeme. IRIS rakenduse uuendamine või selle asemele uue rakenduse loomine oleks märkimisväärselt kulukam ja keerulisem võrreldes juba olemas oleva Eesti teabevärava kasutusele võtmisega.  </w:t>
      </w:r>
    </w:p>
    <w:p w14:paraId="3CDA8B12" w14:textId="77777777" w:rsidR="00D371A2" w:rsidRPr="00ED545B" w:rsidRDefault="00D371A2" w:rsidP="00F41597">
      <w:pPr>
        <w:jc w:val="both"/>
        <w:rPr>
          <w:rFonts w:ascii="Times New Roman" w:hAnsi="Times New Roman" w:cs="Times New Roman"/>
        </w:rPr>
      </w:pPr>
    </w:p>
    <w:p w14:paraId="2716114D" w14:textId="77777777" w:rsidR="00D371A2" w:rsidRPr="00ED545B" w:rsidRDefault="00D371A2" w:rsidP="00F41597">
      <w:pPr>
        <w:jc w:val="both"/>
        <w:rPr>
          <w:rFonts w:ascii="Times New Roman" w:hAnsi="Times New Roman" w:cs="Times New Roman"/>
        </w:rPr>
      </w:pPr>
      <w:r w:rsidRPr="00ED545B">
        <w:rPr>
          <w:rFonts w:ascii="Times New Roman" w:hAnsi="Times New Roman" w:cs="Times New Roman"/>
        </w:rPr>
        <w:t>Muudatus on mõõdukas, kuna sellega kaasnevad positiivsed mõjud kaaluvad üle PS §-s 26 sätestatud põhiõiguste- ja vabaduste riive.  </w:t>
      </w:r>
    </w:p>
    <w:p w14:paraId="14A26FB2" w14:textId="77777777" w:rsidR="00D371A2" w:rsidRPr="00ED545B" w:rsidRDefault="00D371A2" w:rsidP="00F41597">
      <w:pPr>
        <w:jc w:val="both"/>
        <w:rPr>
          <w:rFonts w:ascii="Times New Roman" w:hAnsi="Times New Roman" w:cs="Times New Roman"/>
        </w:rPr>
      </w:pPr>
    </w:p>
    <w:p w14:paraId="36A3C666" w14:textId="77777777" w:rsidR="00D371A2" w:rsidRPr="00ED545B" w:rsidRDefault="00D371A2" w:rsidP="00F41597">
      <w:pPr>
        <w:jc w:val="both"/>
        <w:rPr>
          <w:rFonts w:ascii="Times New Roman" w:hAnsi="Times New Roman" w:cs="Times New Roman"/>
        </w:rPr>
      </w:pPr>
      <w:r w:rsidRPr="00ED545B">
        <w:rPr>
          <w:rFonts w:ascii="Times New Roman" w:hAnsi="Times New Roman" w:cs="Times New Roman"/>
        </w:rPr>
        <w:t xml:space="preserve">Esiteks, andmekaitsealaste standarditega on kooskõlas see, et asutused teevad parima avaliku teenuse pakkumiseks koostööd. Kui koostöö toimimiseks vajalikke andmeid </w:t>
      </w:r>
      <w:proofErr w:type="spellStart"/>
      <w:r w:rsidRPr="00ED545B">
        <w:rPr>
          <w:rFonts w:ascii="Times New Roman" w:hAnsi="Times New Roman" w:cs="Times New Roman"/>
        </w:rPr>
        <w:t>RIA-ga</w:t>
      </w:r>
      <w:proofErr w:type="spellEnd"/>
      <w:r w:rsidRPr="00ED545B">
        <w:rPr>
          <w:rFonts w:ascii="Times New Roman" w:hAnsi="Times New Roman" w:cs="Times New Roman"/>
        </w:rPr>
        <w:t xml:space="preserve"> mitte jagada, siis ei ole </w:t>
      </w:r>
      <w:proofErr w:type="spellStart"/>
      <w:r w:rsidRPr="00ED545B">
        <w:rPr>
          <w:rFonts w:ascii="Times New Roman" w:hAnsi="Times New Roman" w:cs="Times New Roman"/>
        </w:rPr>
        <w:t>MTA-l</w:t>
      </w:r>
      <w:proofErr w:type="spellEnd"/>
      <w:r w:rsidRPr="00ED545B">
        <w:rPr>
          <w:rFonts w:ascii="Times New Roman" w:hAnsi="Times New Roman" w:cs="Times New Roman"/>
        </w:rPr>
        <w:t xml:space="preserve"> võimalik Eesti teabeväravaga liituda. See vähendaks Eesti teabevärava ametliku e-posti infosüsteemi kui avaliku teenuse väärtust, mis omakorda vähendaks inimeste huvi seda kasutada. Negatiivne mõju sellise arengu puhul seisneb selles, et kuna elektrooniliste teadete edastamine oleks jätkuvalt killustatud erinevate süsteemide vahel, siis peavad isikud oma kontaktandmeid haldama väga paljudes erinevates keskkondades, mis muudab riigiga suhtlemise sellevõrra koormavamaks ning keerulisemaks. Nii </w:t>
      </w:r>
      <w:proofErr w:type="spellStart"/>
      <w:r w:rsidRPr="00ED545B">
        <w:rPr>
          <w:rFonts w:ascii="Times New Roman" w:hAnsi="Times New Roman" w:cs="Times New Roman"/>
        </w:rPr>
        <w:t>MTA-l</w:t>
      </w:r>
      <w:proofErr w:type="spellEnd"/>
      <w:r w:rsidRPr="00ED545B">
        <w:rPr>
          <w:rFonts w:ascii="Times New Roman" w:hAnsi="Times New Roman" w:cs="Times New Roman"/>
        </w:rPr>
        <w:t xml:space="preserve"> kui ka teistel haldusorganitel on aga seadusest tulenev kohustus teostada menetlustoiminguid lihtsalt, kiirelt ja tõhusalt, vältides üleliigseid kulutusi ja ebamugavusi.  </w:t>
      </w:r>
    </w:p>
    <w:p w14:paraId="43FEFC83" w14:textId="77777777" w:rsidR="00D371A2" w:rsidRPr="00ED545B" w:rsidRDefault="00D371A2" w:rsidP="00F41597">
      <w:pPr>
        <w:jc w:val="both"/>
        <w:rPr>
          <w:rFonts w:ascii="Times New Roman" w:hAnsi="Times New Roman" w:cs="Times New Roman"/>
        </w:rPr>
      </w:pPr>
    </w:p>
    <w:p w14:paraId="282A160B" w14:textId="3F49296C" w:rsidR="00D371A2" w:rsidRPr="00ED545B" w:rsidRDefault="00D371A2" w:rsidP="00F41597">
      <w:pPr>
        <w:jc w:val="both"/>
        <w:rPr>
          <w:rFonts w:ascii="Times New Roman" w:hAnsi="Times New Roman" w:cs="Times New Roman"/>
        </w:rPr>
      </w:pPr>
      <w:r w:rsidRPr="00ED545B">
        <w:rPr>
          <w:rFonts w:ascii="Times New Roman" w:hAnsi="Times New Roman" w:cs="Times New Roman"/>
        </w:rPr>
        <w:t xml:space="preserve">Teiseks, maksuandmete jagamine on tavapärane osa asutuste vahelisest koostööst, mida MTA teeb vastavalt </w:t>
      </w:r>
      <w:proofErr w:type="spellStart"/>
      <w:r w:rsidRPr="00ED545B">
        <w:rPr>
          <w:rFonts w:ascii="Times New Roman" w:hAnsi="Times New Roman" w:cs="Times New Roman"/>
        </w:rPr>
        <w:t>MKS-s</w:t>
      </w:r>
      <w:proofErr w:type="spellEnd"/>
      <w:r w:rsidRPr="00ED545B">
        <w:rPr>
          <w:rFonts w:ascii="Times New Roman" w:hAnsi="Times New Roman" w:cs="Times New Roman"/>
        </w:rPr>
        <w:t xml:space="preserve"> sätestatud õiguslikele alustele (MKS §-d 26–29). Seejuures on ainuüksi MKS §-s 29 üle 66 õigusliku aluse jagada maksusaladust sisaldavat teavet erinevatele riigi- ja valitsusasutustele, avalik-õiguslikele juriidilistele isikutele ning isegi eraõiguslikele juriidilistele isikutele, kes seaduse või halduslepingu alusel aitavad pakkuda avalikke teenuseid. Nimetatud aluste hulk ajas kasvab, st iga aasta lisandub MKS §-s 29 olevasse loetellu vähemalt üks kuni kaks uut alust. Sageli jagatakse andmeid selleks, et neid ei tuleks küsida isikutelt endilt olukorras, kus riigil on need juba olemas. </w:t>
      </w:r>
      <w:proofErr w:type="spellStart"/>
      <w:r w:rsidRPr="00ED545B">
        <w:rPr>
          <w:rFonts w:ascii="Times New Roman" w:hAnsi="Times New Roman" w:cs="Times New Roman"/>
        </w:rPr>
        <w:t>RIA-le</w:t>
      </w:r>
      <w:proofErr w:type="spellEnd"/>
      <w:r w:rsidRPr="00ED545B">
        <w:rPr>
          <w:rFonts w:ascii="Times New Roman" w:hAnsi="Times New Roman" w:cs="Times New Roman"/>
        </w:rPr>
        <w:t xml:space="preserve"> maksusaladust sisaldavatele andmetele juurdepääsu andmine ei kujuta seega endast erandlikku nähtust või muul viisil põhimõttelist kõrvalekaldumist maksusaladuse kaitse printsiibist. Muudatus on kooskõlas seni tunnustatud maksusaladuse avaldamise paradigmaatiliste alustega. Muudatus ei kujuta endast unikaalset ohtu inimeste PS §-st 26 tulenevatele põhiõigustele ja </w:t>
      </w:r>
      <w:r w:rsidR="000536D1">
        <w:rPr>
          <w:rFonts w:ascii="Times New Roman" w:hAnsi="Times New Roman" w:cs="Times New Roman"/>
        </w:rPr>
        <w:t>-</w:t>
      </w:r>
      <w:r w:rsidRPr="00ED545B">
        <w:rPr>
          <w:rFonts w:ascii="Times New Roman" w:hAnsi="Times New Roman" w:cs="Times New Roman"/>
        </w:rPr>
        <w:t>vabadustele. On vähetõenäoline, et inimesed asuvad muudatusest tulenevalt oma käitumist muutma. Pigem tajutakse seda rutiinse osana riigi tavapärasest halduspraktikast.</w:t>
      </w:r>
    </w:p>
    <w:p w14:paraId="719C5F69" w14:textId="77777777" w:rsidR="00D371A2" w:rsidRPr="00ED545B" w:rsidRDefault="00D371A2" w:rsidP="00F41597">
      <w:pPr>
        <w:jc w:val="both"/>
        <w:rPr>
          <w:rFonts w:ascii="Times New Roman" w:hAnsi="Times New Roman" w:cs="Times New Roman"/>
        </w:rPr>
      </w:pPr>
    </w:p>
    <w:p w14:paraId="170540EC" w14:textId="77777777" w:rsidR="00D371A2" w:rsidRPr="00ED545B" w:rsidRDefault="00D371A2" w:rsidP="00F41597">
      <w:pPr>
        <w:jc w:val="both"/>
        <w:rPr>
          <w:rFonts w:ascii="Times New Roman" w:hAnsi="Times New Roman" w:cs="Times New Roman"/>
        </w:rPr>
      </w:pPr>
      <w:r w:rsidRPr="00ED545B">
        <w:rPr>
          <w:rFonts w:ascii="Times New Roman" w:hAnsi="Times New Roman" w:cs="Times New Roman"/>
        </w:rPr>
        <w:t>Kolmandaks, üleminek Eesti teabeväravale suurendab elektrooniliste teadete edastamise töökindlust ning turvalisust. Maksukohustuslastel on legitiimne huvi, et nende andmeid ei ohustaks potentsiaalsed tõrked riigi infosüsteemides ega muud andmekaitsealased riskid. Niisamuti on riik huvitatud sellest, et ta suudaks avalikke teenuseid osutades ning muid avalikke ülesandeid täites tagada isikute põhiõiguste- ja vabaduste kaitse ning legitiimsete huvide kaitse. Suutmatus seda teha seab ohtu mitte ainult isikute heaolu, kelle eest riik peab seisma, vaid ka riigi maine ning usaldusväärsuse – seda eriti Eesti kui digiriigi kuvandi vaatest. </w:t>
      </w:r>
    </w:p>
    <w:p w14:paraId="3F98684A" w14:textId="77777777" w:rsidR="00D371A2" w:rsidRPr="00ED545B" w:rsidRDefault="00D371A2" w:rsidP="00F41597">
      <w:pPr>
        <w:jc w:val="both"/>
        <w:rPr>
          <w:rFonts w:ascii="Times New Roman" w:hAnsi="Times New Roman" w:cs="Times New Roman"/>
        </w:rPr>
      </w:pPr>
    </w:p>
    <w:p w14:paraId="54E5AE75" w14:textId="77777777" w:rsidR="00D371A2" w:rsidRPr="00ED545B" w:rsidRDefault="00D371A2" w:rsidP="00F41597">
      <w:pPr>
        <w:jc w:val="both"/>
        <w:rPr>
          <w:rFonts w:ascii="Times New Roman" w:hAnsi="Times New Roman" w:cs="Times New Roman"/>
        </w:rPr>
      </w:pPr>
      <w:r w:rsidRPr="00ED545B">
        <w:rPr>
          <w:rFonts w:ascii="Times New Roman" w:hAnsi="Times New Roman" w:cs="Times New Roman"/>
        </w:rPr>
        <w:t xml:space="preserve">Eeltoodust tulenevalt on muudatus kooskõlas põhiseadusega. Põhiõiguste- ja vabaduste riive on väheoluline, kuivõrd see seisneb maksukohustuslast puudutavale maksusaladust sisaldavale teabele juurdepääsu andmist teisele valitsusasutusele, antud juhul </w:t>
      </w:r>
      <w:proofErr w:type="spellStart"/>
      <w:r w:rsidRPr="00ED545B">
        <w:rPr>
          <w:rFonts w:ascii="Times New Roman" w:hAnsi="Times New Roman" w:cs="Times New Roman"/>
        </w:rPr>
        <w:t>RIA-le</w:t>
      </w:r>
      <w:proofErr w:type="spellEnd"/>
      <w:r w:rsidRPr="00ED545B">
        <w:rPr>
          <w:rFonts w:ascii="Times New Roman" w:hAnsi="Times New Roman" w:cs="Times New Roman"/>
        </w:rPr>
        <w:t>. Juurdepääs ei hõlma eriliiki isikuandmeid, vaid piirdub üldandmetega teadete kohta, mida MTA Eesti teabevärava kaudu edastab. Maksusaladuse kaitse on tagatud, kuna juurdepääs on piiratud vajaliku ulatusega ja konkreetse eesmärgiga. </w:t>
      </w:r>
    </w:p>
    <w:p w14:paraId="0A62949A" w14:textId="77777777" w:rsidR="00D371A2" w:rsidRPr="00ED545B" w:rsidRDefault="00D371A2" w:rsidP="00F41597">
      <w:pPr>
        <w:jc w:val="both"/>
        <w:rPr>
          <w:rFonts w:ascii="Times New Roman" w:hAnsi="Times New Roman" w:cs="Times New Roman"/>
        </w:rPr>
      </w:pPr>
    </w:p>
    <w:p w14:paraId="02EB801C" w14:textId="77777777" w:rsidR="00D371A2" w:rsidRPr="00ED545B" w:rsidRDefault="00D371A2" w:rsidP="00F41597">
      <w:pPr>
        <w:jc w:val="both"/>
        <w:rPr>
          <w:rFonts w:ascii="Times New Roman" w:hAnsi="Times New Roman" w:cs="Times New Roman"/>
        </w:rPr>
      </w:pPr>
      <w:r w:rsidRPr="00ED545B">
        <w:rPr>
          <w:rFonts w:ascii="Times New Roman" w:hAnsi="Times New Roman" w:cs="Times New Roman"/>
        </w:rPr>
        <w:t xml:space="preserve">MKS muudatus on kooskõlas ka teiste seadustega. Avaliku teabe seadus (edaspidi </w:t>
      </w:r>
      <w:proofErr w:type="spellStart"/>
      <w:r w:rsidRPr="00ED545B">
        <w:rPr>
          <w:rFonts w:ascii="Times New Roman" w:hAnsi="Times New Roman" w:cs="Times New Roman"/>
          <w:i/>
          <w:iCs/>
        </w:rPr>
        <w:t>AvTS</w:t>
      </w:r>
      <w:proofErr w:type="spellEnd"/>
      <w:r w:rsidRPr="00ED545B">
        <w:rPr>
          <w:rFonts w:ascii="Times New Roman" w:hAnsi="Times New Roman" w:cs="Times New Roman"/>
        </w:rPr>
        <w:t>) sätestab avaliku teabe taaskasutamise põhimõtted (</w:t>
      </w:r>
      <w:proofErr w:type="spellStart"/>
      <w:r>
        <w:fldChar w:fldCharType="begin"/>
      </w:r>
      <w:r>
        <w:instrText>HYPERLINK "https://www.riigiteataja.ee/akt/avts" \l "para3b1" \t "_blank"</w:instrText>
      </w:r>
      <w:r>
        <w:fldChar w:fldCharType="separate"/>
      </w:r>
      <w:r w:rsidRPr="00ED545B">
        <w:rPr>
          <w:rStyle w:val="Hperlink"/>
          <w:rFonts w:ascii="Times New Roman" w:hAnsi="Times New Roman" w:cs="Times New Roman"/>
        </w:rPr>
        <w:t>AvTS</w:t>
      </w:r>
      <w:proofErr w:type="spellEnd"/>
      <w:r w:rsidRPr="00ED545B">
        <w:rPr>
          <w:rStyle w:val="Hperlink"/>
          <w:rFonts w:ascii="Times New Roman" w:hAnsi="Times New Roman" w:cs="Times New Roman"/>
        </w:rPr>
        <w:t xml:space="preserve"> § 3¹</w:t>
      </w:r>
      <w:r>
        <w:fldChar w:fldCharType="end"/>
      </w:r>
      <w:r w:rsidRPr="00ED545B">
        <w:rPr>
          <w:rFonts w:ascii="Times New Roman" w:hAnsi="Times New Roman" w:cs="Times New Roman"/>
        </w:rPr>
        <w:t>) ja Eesti teabevärava haldamise (</w:t>
      </w:r>
      <w:proofErr w:type="spellStart"/>
      <w:r w:rsidRPr="00ED545B">
        <w:rPr>
          <w:rFonts w:ascii="Times New Roman" w:hAnsi="Times New Roman" w:cs="Times New Roman"/>
        </w:rPr>
        <w:t>AvTS</w:t>
      </w:r>
      <w:proofErr w:type="spellEnd"/>
      <w:r w:rsidRPr="00ED545B">
        <w:rPr>
          <w:rFonts w:ascii="Times New Roman" w:hAnsi="Times New Roman" w:cs="Times New Roman"/>
        </w:rPr>
        <w:t xml:space="preserve"> § 32¹). Ametlik e-posti infosüsteem on reguleeritud Vabariigi Valitsuse määruse nr 145 “Eesti teabevärava eesti.ee haldamise, teabe kättesaadavaks tegemise, arendamise ning kasutamise nõuded ja kord” § 2 punktiga 7, § 5 punktiga 6 ja §-ga 20</w:t>
      </w:r>
      <w:r w:rsidRPr="00ED545B">
        <w:rPr>
          <w:rFonts w:ascii="Times New Roman" w:hAnsi="Times New Roman" w:cs="Times New Roman"/>
          <w:vertAlign w:val="superscript"/>
        </w:rPr>
        <w:t>1</w:t>
      </w:r>
      <w:r w:rsidRPr="00ED545B">
        <w:rPr>
          <w:rFonts w:ascii="Times New Roman" w:hAnsi="Times New Roman" w:cs="Times New Roman"/>
        </w:rPr>
        <w:t>.  </w:t>
      </w:r>
    </w:p>
    <w:p w14:paraId="1F9E7370" w14:textId="77777777" w:rsidR="00D371A2" w:rsidRPr="00ED545B" w:rsidRDefault="00D371A2" w:rsidP="00F41597">
      <w:pPr>
        <w:jc w:val="both"/>
        <w:rPr>
          <w:rFonts w:ascii="Times New Roman" w:hAnsi="Times New Roman" w:cs="Times New Roman"/>
        </w:rPr>
      </w:pPr>
    </w:p>
    <w:p w14:paraId="1CBF4B2F" w14:textId="77777777" w:rsidR="00D371A2" w:rsidRPr="00ED545B" w:rsidRDefault="00D371A2" w:rsidP="00F41597">
      <w:pPr>
        <w:jc w:val="both"/>
        <w:rPr>
          <w:rFonts w:ascii="Times New Roman" w:hAnsi="Times New Roman" w:cs="Times New Roman"/>
        </w:rPr>
      </w:pPr>
      <w:hyperlink r:id="rId20" w:anchor="para43b2" w:tgtFrame="_blank" w:history="1">
        <w:proofErr w:type="spellStart"/>
        <w:r w:rsidRPr="00ED545B">
          <w:rPr>
            <w:rStyle w:val="Hperlink"/>
            <w:rFonts w:ascii="Times New Roman" w:hAnsi="Times New Roman" w:cs="Times New Roman"/>
          </w:rPr>
          <w:t>AvTS</w:t>
        </w:r>
        <w:proofErr w:type="spellEnd"/>
        <w:r w:rsidRPr="00ED545B">
          <w:rPr>
            <w:rStyle w:val="Hperlink"/>
            <w:rFonts w:ascii="Times New Roman" w:hAnsi="Times New Roman" w:cs="Times New Roman"/>
          </w:rPr>
          <w:t xml:space="preserve"> § 43² ja § 43⁴</w:t>
        </w:r>
      </w:hyperlink>
      <w:r w:rsidRPr="00ED545B">
        <w:rPr>
          <w:rFonts w:ascii="Times New Roman" w:hAnsi="Times New Roman" w:cs="Times New Roman"/>
        </w:rPr>
        <w:t xml:space="preserve"> reguleerivad riigi infosüsteemi ja andmekogude vastutavaid ja volitatud töötlejaid. Muudatus täpsustab MKS-i ja </w:t>
      </w:r>
      <w:proofErr w:type="spellStart"/>
      <w:r w:rsidRPr="00ED545B">
        <w:rPr>
          <w:rFonts w:ascii="Times New Roman" w:hAnsi="Times New Roman" w:cs="Times New Roman"/>
        </w:rPr>
        <w:t>AvTS</w:t>
      </w:r>
      <w:proofErr w:type="spellEnd"/>
      <w:r w:rsidRPr="00ED545B">
        <w:rPr>
          <w:rFonts w:ascii="Times New Roman" w:hAnsi="Times New Roman" w:cs="Times New Roman"/>
        </w:rPr>
        <w:t xml:space="preserve">-i vahelist seost maksusaladuse kontekstis, tagades, et RIA saab täita oma ülesandeid </w:t>
      </w:r>
      <w:proofErr w:type="spellStart"/>
      <w:r w:rsidRPr="00ED545B">
        <w:rPr>
          <w:rFonts w:ascii="Times New Roman" w:hAnsi="Times New Roman" w:cs="Times New Roman"/>
        </w:rPr>
        <w:t>AvTS</w:t>
      </w:r>
      <w:proofErr w:type="spellEnd"/>
      <w:r w:rsidRPr="00ED545B">
        <w:rPr>
          <w:rFonts w:ascii="Times New Roman" w:hAnsi="Times New Roman" w:cs="Times New Roman"/>
        </w:rPr>
        <w:t>-i alusel, arvestades MKS-i maksusaladuse kaitse nõudeid. </w:t>
      </w:r>
    </w:p>
    <w:p w14:paraId="71B41D18" w14:textId="77777777" w:rsidR="00D371A2" w:rsidRPr="00ED545B" w:rsidRDefault="00D371A2" w:rsidP="00F41597">
      <w:pPr>
        <w:jc w:val="both"/>
        <w:rPr>
          <w:rFonts w:ascii="Times New Roman" w:hAnsi="Times New Roman" w:cs="Times New Roman"/>
        </w:rPr>
      </w:pPr>
    </w:p>
    <w:p w14:paraId="25CD0573" w14:textId="6575F8E5" w:rsidR="00D371A2" w:rsidRPr="00ED545B" w:rsidRDefault="00627EC3" w:rsidP="00F41597">
      <w:pPr>
        <w:jc w:val="both"/>
        <w:rPr>
          <w:rFonts w:ascii="Times New Roman" w:hAnsi="Times New Roman" w:cs="Times New Roman"/>
        </w:rPr>
      </w:pPr>
      <w:r w:rsidRPr="00ED545B">
        <w:rPr>
          <w:rFonts w:ascii="Times New Roman" w:hAnsi="Times New Roman" w:cs="Times New Roman"/>
        </w:rPr>
        <w:t>Eelnõu</w:t>
      </w:r>
      <w:r w:rsidR="00D371A2" w:rsidRPr="00ED545B">
        <w:rPr>
          <w:rFonts w:ascii="Times New Roman" w:hAnsi="Times New Roman" w:cs="Times New Roman"/>
        </w:rPr>
        <w:t xml:space="preserve"> ei ole vastuolus Euroopa Liidu õigusega ega jõustunud </w:t>
      </w:r>
      <w:proofErr w:type="spellStart"/>
      <w:r w:rsidR="00D371A2" w:rsidRPr="00ED545B">
        <w:rPr>
          <w:rFonts w:ascii="Times New Roman" w:hAnsi="Times New Roman" w:cs="Times New Roman"/>
        </w:rPr>
        <w:t>välislepingutega</w:t>
      </w:r>
      <w:proofErr w:type="spellEnd"/>
      <w:r w:rsidR="00D371A2" w:rsidRPr="00ED545B">
        <w:rPr>
          <w:rFonts w:ascii="Times New Roman" w:hAnsi="Times New Roman" w:cs="Times New Roman"/>
        </w:rPr>
        <w:t>.</w:t>
      </w:r>
    </w:p>
    <w:p w14:paraId="1F9BCD74" w14:textId="0CBF91CA" w:rsidR="2A0B9A40" w:rsidRPr="00ED545B" w:rsidRDefault="2A0B9A40" w:rsidP="00F41597">
      <w:pPr>
        <w:rPr>
          <w:rFonts w:ascii="Times New Roman" w:hAnsi="Times New Roman"/>
        </w:rPr>
      </w:pPr>
    </w:p>
    <w:p w14:paraId="02FCAC09" w14:textId="3526949E" w:rsidR="00D37D94" w:rsidRPr="00ED545B" w:rsidRDefault="0025145F" w:rsidP="00F41597">
      <w:pPr>
        <w:rPr>
          <w:rFonts w:ascii="Times New Roman" w:hAnsi="Times New Roman"/>
          <w:b/>
          <w:bCs/>
        </w:rPr>
      </w:pPr>
      <w:r w:rsidRPr="00ED545B">
        <w:rPr>
          <w:rFonts w:ascii="Times New Roman" w:hAnsi="Times New Roman"/>
          <w:b/>
          <w:bCs/>
        </w:rPr>
        <w:t>6</w:t>
      </w:r>
      <w:r w:rsidR="00D37D94" w:rsidRPr="00ED545B">
        <w:rPr>
          <w:rFonts w:ascii="Times New Roman" w:hAnsi="Times New Roman"/>
          <w:b/>
          <w:bCs/>
        </w:rPr>
        <w:t>. S</w:t>
      </w:r>
      <w:r w:rsidR="00B93A85" w:rsidRPr="00ED545B">
        <w:rPr>
          <w:rFonts w:ascii="Times New Roman" w:hAnsi="Times New Roman"/>
          <w:b/>
          <w:bCs/>
        </w:rPr>
        <w:t>eaduse mõju</w:t>
      </w:r>
      <w:r w:rsidR="0025404F" w:rsidRPr="00ED545B">
        <w:rPr>
          <w:rFonts w:ascii="Times New Roman" w:hAnsi="Times New Roman"/>
          <w:b/>
          <w:bCs/>
        </w:rPr>
        <w:t>d</w:t>
      </w:r>
    </w:p>
    <w:p w14:paraId="62B110F8" w14:textId="77777777" w:rsidR="0080417D" w:rsidRPr="00ED545B" w:rsidRDefault="0080417D" w:rsidP="00F41597">
      <w:pPr>
        <w:rPr>
          <w:rFonts w:ascii="Times New Roman" w:hAnsi="Times New Roman"/>
          <w:b/>
          <w:bCs/>
        </w:rPr>
      </w:pPr>
    </w:p>
    <w:p w14:paraId="05EA34BD" w14:textId="0205221A" w:rsidR="00AC251E" w:rsidRPr="00ED545B" w:rsidRDefault="0025145F" w:rsidP="00AC251E">
      <w:pPr>
        <w:rPr>
          <w:rFonts w:ascii="Times New Roman" w:hAnsi="Times New Roman"/>
          <w:b/>
          <w:bCs/>
        </w:rPr>
      </w:pPr>
      <w:r w:rsidRPr="00ED545B">
        <w:rPr>
          <w:rFonts w:ascii="Times New Roman" w:hAnsi="Times New Roman"/>
          <w:b/>
          <w:bCs/>
        </w:rPr>
        <w:t>6</w:t>
      </w:r>
      <w:r w:rsidR="0080417D" w:rsidRPr="00ED545B">
        <w:rPr>
          <w:rFonts w:ascii="Times New Roman" w:hAnsi="Times New Roman"/>
          <w:b/>
          <w:bCs/>
        </w:rPr>
        <w:t>.1 MSMS</w:t>
      </w:r>
    </w:p>
    <w:p w14:paraId="04F5EF63" w14:textId="77777777" w:rsidR="00AC251E" w:rsidRPr="00ED545B" w:rsidRDefault="00AC251E" w:rsidP="00AC251E">
      <w:pPr>
        <w:jc w:val="both"/>
        <w:rPr>
          <w:rFonts w:ascii="Times New Roman" w:hAnsi="Times New Roman"/>
        </w:rPr>
      </w:pPr>
      <w:r w:rsidRPr="00ED545B">
        <w:rPr>
          <w:rFonts w:ascii="Times New Roman" w:hAnsi="Times New Roman"/>
        </w:rPr>
        <w:t>  </w:t>
      </w:r>
    </w:p>
    <w:p w14:paraId="69ED4955" w14:textId="2287B4D4" w:rsidR="00AC251E" w:rsidRPr="00ED545B" w:rsidRDefault="0025145F" w:rsidP="00AC251E">
      <w:pPr>
        <w:jc w:val="both"/>
        <w:rPr>
          <w:rFonts w:ascii="Times New Roman" w:hAnsi="Times New Roman"/>
        </w:rPr>
      </w:pPr>
      <w:r w:rsidRPr="00ED545B">
        <w:rPr>
          <w:rFonts w:ascii="Times New Roman" w:hAnsi="Times New Roman"/>
          <w:b/>
          <w:bCs/>
          <w:i/>
          <w:iCs/>
        </w:rPr>
        <w:t>6</w:t>
      </w:r>
      <w:r w:rsidR="00AC251E" w:rsidRPr="00ED545B">
        <w:rPr>
          <w:rFonts w:ascii="Times New Roman" w:hAnsi="Times New Roman"/>
          <w:b/>
          <w:bCs/>
          <w:i/>
          <w:iCs/>
        </w:rPr>
        <w:t>.1.1 8- ja 9-kohaliste sõidukite maksustamine</w:t>
      </w:r>
      <w:r w:rsidR="00AC251E" w:rsidRPr="00ED545B">
        <w:rPr>
          <w:rFonts w:ascii="Times New Roman" w:hAnsi="Times New Roman"/>
        </w:rPr>
        <w:t>  </w:t>
      </w:r>
    </w:p>
    <w:p w14:paraId="4F232DB3" w14:textId="77777777" w:rsidR="00AC251E" w:rsidRPr="00ED545B" w:rsidRDefault="00AC251E" w:rsidP="00AC251E">
      <w:pPr>
        <w:jc w:val="both"/>
        <w:rPr>
          <w:rFonts w:ascii="Times New Roman" w:hAnsi="Times New Roman"/>
        </w:rPr>
      </w:pPr>
      <w:r w:rsidRPr="00ED545B">
        <w:rPr>
          <w:rFonts w:ascii="Times New Roman" w:hAnsi="Times New Roman"/>
        </w:rPr>
        <w:t> </w:t>
      </w:r>
    </w:p>
    <w:p w14:paraId="5FB7B6DB" w14:textId="10E4D36E" w:rsidR="00AC251E" w:rsidRPr="00ED545B" w:rsidRDefault="00AC251E" w:rsidP="00AC251E">
      <w:pPr>
        <w:jc w:val="both"/>
        <w:rPr>
          <w:rFonts w:ascii="Times New Roman" w:hAnsi="Times New Roman"/>
        </w:rPr>
      </w:pPr>
      <w:r w:rsidRPr="00ED545B">
        <w:rPr>
          <w:rFonts w:ascii="Times New Roman" w:hAnsi="Times New Roman"/>
          <w:b/>
          <w:bCs/>
        </w:rPr>
        <w:t>Sihtrühm</w:t>
      </w:r>
      <w:r w:rsidRPr="00ED545B">
        <w:rPr>
          <w:rFonts w:ascii="Times New Roman" w:hAnsi="Times New Roman"/>
        </w:rPr>
        <w:t>. Mõju sihtrühmaks on 8- ja 9-kohaliste sõidukite omanikud ja kasutajad. Liiklusregistris oli 2025. aasta juuni seisuga ligi 13 400 8- ja 9-kohalist M1- ja M1G- kategooria sõidukit, millele hakkavad kohalduma N1-kategooria sõidukite maksustamise reeglid. Enamus neist on füüsiliste isikute omanduses (66%). See muudatus avaldab rõhutatult positiivset mõju ka paljulapselistele peredele ja puudega isikutele</w:t>
      </w:r>
      <w:r w:rsidR="007B06D2" w:rsidRPr="00ED545B">
        <w:rPr>
          <w:rFonts w:ascii="Times New Roman" w:hAnsi="Times New Roman"/>
        </w:rPr>
        <w:t>.</w:t>
      </w:r>
      <w:r w:rsidRPr="00ED545B">
        <w:rPr>
          <w:rFonts w:ascii="Times New Roman" w:hAnsi="Times New Roman"/>
        </w:rPr>
        <w:t xml:space="preserve"> </w:t>
      </w:r>
      <w:r w:rsidR="007B06D2" w:rsidRPr="00ED545B">
        <w:rPr>
          <w:rFonts w:ascii="Times New Roman" w:hAnsi="Times New Roman"/>
        </w:rPr>
        <w:t>Neil</w:t>
      </w:r>
      <w:r w:rsidRPr="00ED545B">
        <w:rPr>
          <w:rFonts w:ascii="Times New Roman" w:hAnsi="Times New Roman"/>
        </w:rPr>
        <w:t xml:space="preserve"> võib olla kõrgendatud vajadus suurema sõiduki järele, kuid ei ole andmestikku, mille põhjal hinnata, kui paljud neist sõidukitest on paljulapseliste perede või puudega isikute omanduses või kasutuses.  </w:t>
      </w:r>
    </w:p>
    <w:p w14:paraId="25EEE07A" w14:textId="77777777" w:rsidR="00AC251E" w:rsidRPr="00ED545B" w:rsidRDefault="00AC251E" w:rsidP="00AC251E">
      <w:pPr>
        <w:jc w:val="both"/>
        <w:rPr>
          <w:rFonts w:ascii="Times New Roman" w:hAnsi="Times New Roman"/>
        </w:rPr>
      </w:pPr>
      <w:r w:rsidRPr="00ED545B">
        <w:rPr>
          <w:rFonts w:ascii="Times New Roman" w:hAnsi="Times New Roman"/>
        </w:rPr>
        <w:t> </w:t>
      </w:r>
    </w:p>
    <w:p w14:paraId="582677E5" w14:textId="5F10853C" w:rsidR="00AC251E" w:rsidRPr="00ED545B" w:rsidRDefault="00AC251E" w:rsidP="00AC251E">
      <w:pPr>
        <w:jc w:val="both"/>
        <w:rPr>
          <w:rFonts w:ascii="Times New Roman" w:hAnsi="Times New Roman"/>
        </w:rPr>
      </w:pPr>
      <w:r w:rsidRPr="00ED545B">
        <w:rPr>
          <w:rFonts w:ascii="Times New Roman" w:hAnsi="Times New Roman"/>
        </w:rPr>
        <w:t>Nende sõidukite keskmine vanus on 15 aastat, ligi 4000 sõidukit ehk 30% on vanemad kui 20 aastat ning maksustatud baasmääras. Nimetatud sõidukite keskmine mootorsõidukimaksu aastane kohustus M-kategooria maksumääradega on 183 eurot aastas, mis on üldisest keskmisest mõnevõrra suurem. See tuleneb sellest, et 8- ja 9-kohalised sõidukid on suhteliselt suured ja rasked, mistõttu nende süsinikuheide on tavalistest sõiduautodest suurem (keskmiselt 238 g CO</w:t>
      </w:r>
      <w:r w:rsidRPr="00ED545B">
        <w:rPr>
          <w:rFonts w:ascii="Times New Roman" w:hAnsi="Times New Roman"/>
          <w:vertAlign w:val="subscript"/>
        </w:rPr>
        <w:t>2</w:t>
      </w:r>
      <w:r w:rsidRPr="00ED545B">
        <w:rPr>
          <w:rFonts w:ascii="Times New Roman" w:hAnsi="Times New Roman"/>
        </w:rPr>
        <w:t>/k</w:t>
      </w:r>
      <w:r w:rsidR="00F21B56" w:rsidRPr="00ED545B">
        <w:rPr>
          <w:rFonts w:ascii="Times New Roman" w:hAnsi="Times New Roman"/>
        </w:rPr>
        <w:t>m</w:t>
      </w:r>
      <w:r w:rsidR="00F21B56" w:rsidRPr="00ED545B">
        <w:rPr>
          <w:rStyle w:val="Allmrkuseviide"/>
          <w:rFonts w:ascii="Times New Roman" w:hAnsi="Times New Roman"/>
        </w:rPr>
        <w:footnoteReference w:id="2"/>
      </w:r>
      <w:r w:rsidRPr="00ED545B">
        <w:rPr>
          <w:rFonts w:ascii="Times New Roman" w:hAnsi="Times New Roman"/>
        </w:rPr>
        <w:t>) ning ka tühimass suurem (keskmiselt 2122 kg).  </w:t>
      </w:r>
    </w:p>
    <w:p w14:paraId="56D26248" w14:textId="77777777" w:rsidR="00AC251E" w:rsidRPr="00ED545B" w:rsidRDefault="00AC251E" w:rsidP="00AC251E">
      <w:pPr>
        <w:jc w:val="both"/>
        <w:rPr>
          <w:rFonts w:ascii="Times New Roman" w:hAnsi="Times New Roman"/>
        </w:rPr>
      </w:pPr>
      <w:r w:rsidRPr="00ED545B">
        <w:rPr>
          <w:rFonts w:ascii="Times New Roman" w:hAnsi="Times New Roman"/>
        </w:rPr>
        <w:t>  </w:t>
      </w:r>
    </w:p>
    <w:p w14:paraId="6011590B" w14:textId="77777777" w:rsidR="00AC251E" w:rsidRPr="00ED545B" w:rsidRDefault="00AC251E" w:rsidP="00AC251E">
      <w:pPr>
        <w:jc w:val="both"/>
        <w:rPr>
          <w:rFonts w:ascii="Times New Roman" w:hAnsi="Times New Roman"/>
        </w:rPr>
      </w:pPr>
      <w:r w:rsidRPr="00ED545B">
        <w:rPr>
          <w:rFonts w:ascii="Times New Roman" w:hAnsi="Times New Roman"/>
        </w:rPr>
        <w:t>Kõnealuste sõidukite maksustamisel N-kategooria reeglite alusel võrreldes M-</w:t>
      </w:r>
      <w:proofErr w:type="spellStart"/>
      <w:r w:rsidRPr="00ED545B">
        <w:rPr>
          <w:rFonts w:ascii="Times New Roman" w:hAnsi="Times New Roman"/>
        </w:rPr>
        <w:t>katekooria</w:t>
      </w:r>
      <w:proofErr w:type="spellEnd"/>
      <w:r w:rsidRPr="00ED545B">
        <w:rPr>
          <w:rFonts w:ascii="Times New Roman" w:hAnsi="Times New Roman"/>
        </w:rPr>
        <w:t xml:space="preserve"> reeglitega väheneb keskmine maksukohustus 183 eurolt 63 eurole. Valdaval enamusel (56%) jääb alles vaid maksukohustus baasmääras (50 eurot aastas). </w:t>
      </w:r>
    </w:p>
    <w:p w14:paraId="1491E2A0" w14:textId="77777777" w:rsidR="00AC251E" w:rsidRPr="00ED545B" w:rsidRDefault="00AC251E" w:rsidP="00AC251E">
      <w:pPr>
        <w:jc w:val="both"/>
        <w:rPr>
          <w:rFonts w:ascii="Times New Roman" w:hAnsi="Times New Roman"/>
        </w:rPr>
      </w:pPr>
      <w:r w:rsidRPr="00ED545B">
        <w:rPr>
          <w:rFonts w:ascii="Times New Roman" w:hAnsi="Times New Roman"/>
        </w:rPr>
        <w:t> </w:t>
      </w:r>
    </w:p>
    <w:p w14:paraId="7E893916" w14:textId="31F5D374" w:rsidR="00AC251E" w:rsidRPr="00ED545B" w:rsidRDefault="00AC251E" w:rsidP="00AC251E">
      <w:pPr>
        <w:jc w:val="both"/>
        <w:rPr>
          <w:rFonts w:ascii="Times New Roman" w:hAnsi="Times New Roman"/>
        </w:rPr>
      </w:pPr>
      <w:r w:rsidRPr="00ED545B">
        <w:rPr>
          <w:rFonts w:ascii="Times New Roman" w:hAnsi="Times New Roman"/>
          <w:b/>
          <w:bCs/>
        </w:rPr>
        <w:t>Sotsiaalne, sealhulgas demograafiline mõju</w:t>
      </w:r>
      <w:r w:rsidR="002625E6" w:rsidRPr="00ED545B">
        <w:rPr>
          <w:rFonts w:ascii="Times New Roman" w:hAnsi="Times New Roman"/>
          <w:b/>
          <w:bCs/>
        </w:rPr>
        <w:t xml:space="preserve">. </w:t>
      </w:r>
      <w:r w:rsidRPr="00ED545B">
        <w:rPr>
          <w:rFonts w:ascii="Times New Roman" w:hAnsi="Times New Roman"/>
        </w:rPr>
        <w:t>Muudatusel ei ole märkimisväärset sotsiaalset, sealhulgas demograafilist mõju, sest maksu summa ja seega ka soodustuse summa on võrreldes sõiduki enda ja selle kasutamise kuluga suhteliselt väike. Samuti on see väike võrreldes muude perepoliitiliste või puuetega isikutele mõeldud soodustuste ja hüvitistega. </w:t>
      </w:r>
    </w:p>
    <w:p w14:paraId="715FF74D" w14:textId="77777777" w:rsidR="00AC251E" w:rsidRPr="00ED545B" w:rsidRDefault="00AC251E" w:rsidP="00AC251E">
      <w:pPr>
        <w:jc w:val="both"/>
        <w:rPr>
          <w:rFonts w:ascii="Times New Roman" w:hAnsi="Times New Roman"/>
        </w:rPr>
      </w:pPr>
      <w:r w:rsidRPr="00ED545B">
        <w:rPr>
          <w:rFonts w:ascii="Times New Roman" w:hAnsi="Times New Roman"/>
        </w:rPr>
        <w:t> </w:t>
      </w:r>
    </w:p>
    <w:p w14:paraId="1D224093" w14:textId="231047BF" w:rsidR="00AC251E" w:rsidRPr="00ED545B" w:rsidRDefault="00AC251E" w:rsidP="00AC251E">
      <w:pPr>
        <w:jc w:val="both"/>
        <w:rPr>
          <w:rFonts w:ascii="Times New Roman" w:hAnsi="Times New Roman"/>
        </w:rPr>
      </w:pPr>
      <w:r w:rsidRPr="00ED545B">
        <w:rPr>
          <w:rFonts w:ascii="Times New Roman" w:hAnsi="Times New Roman"/>
          <w:b/>
          <w:bCs/>
        </w:rPr>
        <w:t>Mõju majandusele</w:t>
      </w:r>
      <w:r w:rsidR="00E96D10" w:rsidRPr="00ED545B">
        <w:rPr>
          <w:rFonts w:ascii="Times New Roman" w:hAnsi="Times New Roman"/>
          <w:b/>
          <w:bCs/>
        </w:rPr>
        <w:t xml:space="preserve">. </w:t>
      </w:r>
      <w:r w:rsidRPr="00ED545B">
        <w:rPr>
          <w:rFonts w:ascii="Times New Roman" w:hAnsi="Times New Roman"/>
        </w:rPr>
        <w:t>Muudatusel on väike majanduslik mõju seeläbi, et väheneb kõnealuste sõidukite omanike maksukoormus, mis suurendab nende kasutatavat tulu ning seeläbi toimetulekut. Sihtrühma suurus ja soodustuse ulatus on siiski nii väikesed, et makronäitajates mõju ei avaldu. </w:t>
      </w:r>
    </w:p>
    <w:p w14:paraId="461413E7" w14:textId="77777777" w:rsidR="00AC251E" w:rsidRPr="00ED545B" w:rsidRDefault="00AC251E" w:rsidP="00AC251E">
      <w:pPr>
        <w:jc w:val="both"/>
        <w:rPr>
          <w:rFonts w:ascii="Times New Roman" w:hAnsi="Times New Roman"/>
        </w:rPr>
      </w:pPr>
      <w:r w:rsidRPr="00ED545B">
        <w:rPr>
          <w:rFonts w:ascii="Times New Roman" w:hAnsi="Times New Roman"/>
        </w:rPr>
        <w:t> </w:t>
      </w:r>
    </w:p>
    <w:p w14:paraId="71948DB7" w14:textId="76C3FF79" w:rsidR="00AC251E" w:rsidRPr="00ED545B" w:rsidRDefault="00AC251E" w:rsidP="00AC251E">
      <w:pPr>
        <w:jc w:val="both"/>
        <w:rPr>
          <w:rFonts w:ascii="Times New Roman" w:hAnsi="Times New Roman"/>
        </w:rPr>
      </w:pPr>
      <w:r w:rsidRPr="00ED545B">
        <w:rPr>
          <w:rFonts w:ascii="Times New Roman" w:hAnsi="Times New Roman"/>
          <w:b/>
          <w:bCs/>
        </w:rPr>
        <w:t>Mõju elu- ja looduskeskkonnale</w:t>
      </w:r>
      <w:r w:rsidR="00E96D10" w:rsidRPr="00ED545B">
        <w:rPr>
          <w:rFonts w:ascii="Times New Roman" w:hAnsi="Times New Roman"/>
          <w:b/>
          <w:bCs/>
        </w:rPr>
        <w:t xml:space="preserve">. </w:t>
      </w:r>
      <w:r w:rsidRPr="00ED545B">
        <w:rPr>
          <w:rFonts w:ascii="Times New Roman" w:hAnsi="Times New Roman"/>
        </w:rPr>
        <w:t xml:space="preserve">Muudatusel ei ole märkimisväärset mõju elu- ja looduskeskkonnale. Nagu </w:t>
      </w:r>
      <w:commentRangeStart w:id="5"/>
      <w:r w:rsidRPr="00ED545B">
        <w:rPr>
          <w:rFonts w:ascii="Times New Roman" w:hAnsi="Times New Roman"/>
        </w:rPr>
        <w:t xml:space="preserve">mootorsõidukimaksu </w:t>
      </w:r>
      <w:r w:rsidR="00E96D10" w:rsidRPr="00ED545B">
        <w:rPr>
          <w:rFonts w:ascii="Times New Roman" w:hAnsi="Times New Roman"/>
        </w:rPr>
        <w:t xml:space="preserve">seaduse </w:t>
      </w:r>
      <w:r w:rsidRPr="00ED545B">
        <w:rPr>
          <w:rFonts w:ascii="Times New Roman" w:hAnsi="Times New Roman"/>
        </w:rPr>
        <w:t>seletuskirja</w:t>
      </w:r>
      <w:r w:rsidR="00E96D10" w:rsidRPr="00ED545B">
        <w:rPr>
          <w:rFonts w:ascii="Times New Roman" w:hAnsi="Times New Roman"/>
        </w:rPr>
        <w:t>s</w:t>
      </w:r>
      <w:r w:rsidRPr="00ED545B">
        <w:rPr>
          <w:rFonts w:ascii="Times New Roman" w:hAnsi="Times New Roman"/>
        </w:rPr>
        <w:t xml:space="preserve"> </w:t>
      </w:r>
      <w:commentRangeEnd w:id="5"/>
      <w:r w:rsidR="004009C4">
        <w:rPr>
          <w:rStyle w:val="Kommentaariviide"/>
        </w:rPr>
        <w:commentReference w:id="5"/>
      </w:r>
      <w:r w:rsidRPr="00ED545B">
        <w:rPr>
          <w:rFonts w:ascii="Times New Roman" w:hAnsi="Times New Roman"/>
        </w:rPr>
        <w:t xml:space="preserve">on välja toodud, on </w:t>
      </w:r>
      <w:r w:rsidR="00F93956" w:rsidRPr="00ED545B">
        <w:rPr>
          <w:rFonts w:ascii="Times New Roman" w:hAnsi="Times New Roman"/>
        </w:rPr>
        <w:t>mootorsõiduki</w:t>
      </w:r>
      <w:r w:rsidRPr="00ED545B">
        <w:rPr>
          <w:rFonts w:ascii="Times New Roman" w:hAnsi="Times New Roman"/>
        </w:rPr>
        <w:t>maksul oluliselt väiksem mõju sõiduki valikule ja omamisele kui registreerimistasul või isegi kütuseaktsiisil, sest maksukohustus jaotub pika perioodi peale. Valdav enamus automaksu mõjust keskkonnale tuleneb registreerimistasust. Mootorsõidukimaks on ka kehtinud suhteliselt vähe aega, mistõttu ei ole enamus sihtrühmast veel jõudnud sellele reageerida, mistõttu on soodustuse võimalik mõju piiratud. </w:t>
      </w:r>
    </w:p>
    <w:p w14:paraId="6B0DA4A2" w14:textId="77777777" w:rsidR="00AC251E" w:rsidRPr="00ED545B" w:rsidRDefault="00AC251E" w:rsidP="00AC251E">
      <w:pPr>
        <w:jc w:val="both"/>
        <w:rPr>
          <w:rFonts w:ascii="Times New Roman" w:hAnsi="Times New Roman"/>
        </w:rPr>
      </w:pPr>
      <w:r w:rsidRPr="00ED545B">
        <w:rPr>
          <w:rFonts w:ascii="Times New Roman" w:hAnsi="Times New Roman"/>
        </w:rPr>
        <w:t> </w:t>
      </w:r>
    </w:p>
    <w:p w14:paraId="0571BE23" w14:textId="77777777" w:rsidR="00AC251E" w:rsidRPr="00ED545B" w:rsidRDefault="00AC251E" w:rsidP="00AC251E">
      <w:pPr>
        <w:jc w:val="both"/>
        <w:rPr>
          <w:rFonts w:ascii="Times New Roman" w:hAnsi="Times New Roman"/>
        </w:rPr>
      </w:pPr>
      <w:r w:rsidRPr="00ED545B">
        <w:rPr>
          <w:rFonts w:ascii="Times New Roman" w:hAnsi="Times New Roman"/>
        </w:rPr>
        <w:t>Muudatusel ei ole tuvastatavat mõju riigi julgeolekule, välissuhetele, regionaalarengule, riigiasutuste ja kohalike omavalitsuste korraldusele ega muud otsest või kaudset mõju. </w:t>
      </w:r>
    </w:p>
    <w:p w14:paraId="7797EBC0" w14:textId="77777777" w:rsidR="00AC251E" w:rsidRPr="00ED545B" w:rsidRDefault="00AC251E" w:rsidP="00AC251E">
      <w:pPr>
        <w:jc w:val="both"/>
        <w:rPr>
          <w:rFonts w:ascii="Times New Roman" w:hAnsi="Times New Roman"/>
        </w:rPr>
      </w:pPr>
      <w:r w:rsidRPr="00ED545B">
        <w:rPr>
          <w:rFonts w:ascii="Times New Roman" w:hAnsi="Times New Roman"/>
        </w:rPr>
        <w:t>  </w:t>
      </w:r>
    </w:p>
    <w:p w14:paraId="1A3C16F1" w14:textId="2E9B6785" w:rsidR="00AC251E" w:rsidRPr="00ED545B" w:rsidRDefault="0025145F" w:rsidP="00AC251E">
      <w:pPr>
        <w:jc w:val="both"/>
        <w:rPr>
          <w:rFonts w:ascii="Times New Roman" w:hAnsi="Times New Roman"/>
        </w:rPr>
      </w:pPr>
      <w:r w:rsidRPr="00ED545B">
        <w:rPr>
          <w:rFonts w:ascii="Times New Roman" w:hAnsi="Times New Roman"/>
          <w:b/>
          <w:bCs/>
          <w:i/>
          <w:iCs/>
        </w:rPr>
        <w:t>6</w:t>
      </w:r>
      <w:r w:rsidR="00AC251E" w:rsidRPr="00ED545B">
        <w:rPr>
          <w:rFonts w:ascii="Times New Roman" w:hAnsi="Times New Roman"/>
          <w:b/>
          <w:bCs/>
          <w:i/>
          <w:iCs/>
        </w:rPr>
        <w:t>.1.2 Lapse eest mootorsõidukimaksu kohustuse vähendamine</w:t>
      </w:r>
      <w:r w:rsidR="00AC251E" w:rsidRPr="00ED545B">
        <w:rPr>
          <w:rFonts w:ascii="Times New Roman" w:hAnsi="Times New Roman"/>
        </w:rPr>
        <w:t>  </w:t>
      </w:r>
    </w:p>
    <w:p w14:paraId="0E48EE80" w14:textId="77777777" w:rsidR="00AC251E" w:rsidRPr="00ED545B" w:rsidRDefault="00AC251E" w:rsidP="00AC251E">
      <w:pPr>
        <w:jc w:val="both"/>
        <w:rPr>
          <w:rFonts w:ascii="Times New Roman" w:hAnsi="Times New Roman"/>
        </w:rPr>
      </w:pPr>
      <w:r w:rsidRPr="00ED545B">
        <w:rPr>
          <w:rFonts w:ascii="Times New Roman" w:hAnsi="Times New Roman"/>
        </w:rPr>
        <w:t>  </w:t>
      </w:r>
    </w:p>
    <w:p w14:paraId="5F4F53E6" w14:textId="3CF72128" w:rsidR="00AC251E" w:rsidRPr="00ED545B" w:rsidRDefault="00AC251E" w:rsidP="00AC251E">
      <w:pPr>
        <w:jc w:val="both"/>
        <w:rPr>
          <w:rFonts w:ascii="Times New Roman" w:hAnsi="Times New Roman"/>
        </w:rPr>
      </w:pPr>
      <w:r w:rsidRPr="00ED545B">
        <w:rPr>
          <w:rFonts w:ascii="Times New Roman" w:hAnsi="Times New Roman"/>
          <w:b/>
          <w:bCs/>
        </w:rPr>
        <w:t>Sihtrühm</w:t>
      </w:r>
      <w:r w:rsidR="00F93956" w:rsidRPr="00ED545B">
        <w:rPr>
          <w:rFonts w:ascii="Times New Roman" w:hAnsi="Times New Roman"/>
          <w:b/>
          <w:bCs/>
        </w:rPr>
        <w:t xml:space="preserve">. </w:t>
      </w:r>
      <w:r w:rsidRPr="00ED545B">
        <w:rPr>
          <w:rFonts w:ascii="Times New Roman" w:hAnsi="Times New Roman"/>
        </w:rPr>
        <w:t>Soodustuse sihtrühm on sõidukiomanikud ja -kasutajad, kellel on ka lapsed. MTA andmetel on 154 500 unikaalset maksumaksjat, kellele laieneb mootorsõidukimaksu kohustuse vähendus seoses vähemalt ühe alaealise lapsega.</w:t>
      </w:r>
    </w:p>
    <w:p w14:paraId="29DFF7EC" w14:textId="77777777" w:rsidR="00586921" w:rsidRPr="00ED545B" w:rsidRDefault="00586921" w:rsidP="00AC251E">
      <w:pPr>
        <w:jc w:val="both"/>
        <w:rPr>
          <w:rFonts w:ascii="Times New Roman" w:hAnsi="Times New Roman"/>
        </w:rPr>
      </w:pPr>
    </w:p>
    <w:p w14:paraId="01527B65" w14:textId="753DD5E4" w:rsidR="00AC251E" w:rsidRPr="00ED545B" w:rsidRDefault="00AC251E" w:rsidP="00AC251E">
      <w:pPr>
        <w:jc w:val="both"/>
        <w:rPr>
          <w:rFonts w:ascii="Times New Roman" w:hAnsi="Times New Roman"/>
        </w:rPr>
      </w:pPr>
      <w:r w:rsidRPr="00ED545B">
        <w:rPr>
          <w:rFonts w:ascii="Times New Roman" w:hAnsi="Times New Roman"/>
        </w:rPr>
        <w:t>Statistikaameti hinnangul oli 0</w:t>
      </w:r>
      <w:r w:rsidR="00586921" w:rsidRPr="00ED545B">
        <w:rPr>
          <w:rFonts w:ascii="Times New Roman" w:hAnsi="Times New Roman"/>
        </w:rPr>
        <w:t>–</w:t>
      </w:r>
      <w:r w:rsidRPr="00ED545B">
        <w:rPr>
          <w:rFonts w:ascii="Times New Roman" w:hAnsi="Times New Roman"/>
        </w:rPr>
        <w:t>17-aastaste lastega leibkondi 162 000</w:t>
      </w:r>
      <w:r w:rsidR="00BB2D4D" w:rsidRPr="00ED545B">
        <w:rPr>
          <w:rStyle w:val="Allmrkuseviide"/>
          <w:rFonts w:ascii="Times New Roman" w:hAnsi="Times New Roman"/>
        </w:rPr>
        <w:footnoteReference w:id="3"/>
      </w:r>
      <w:r w:rsidRPr="00ED545B">
        <w:rPr>
          <w:rFonts w:ascii="Times New Roman" w:hAnsi="Times New Roman"/>
        </w:rPr>
        <w:t>, mis moodustab 25% kõigist leibkondadest. Statistikaameti lastega leibkondade uuringu kohaselt oli 2024. aastal vaid 5% leibkondadest sellised, kellel ei olnud juurdepääsu sõidukile</w:t>
      </w:r>
      <w:r w:rsidR="00C74FE6" w:rsidRPr="00ED545B">
        <w:rPr>
          <w:rStyle w:val="Allmrkuseviide"/>
          <w:rFonts w:ascii="Times New Roman" w:hAnsi="Times New Roman"/>
        </w:rPr>
        <w:footnoteReference w:id="4"/>
      </w:r>
      <w:r w:rsidRPr="00ED545B">
        <w:rPr>
          <w:rFonts w:ascii="Times New Roman" w:hAnsi="Times New Roman"/>
        </w:rPr>
        <w:t>. Juurdepääsu all on mõeldud seda, et ei ole võimalust kasutada, mitte rangelt sõiduki omamist. Siiski viitab see sellele, et meede on laiapõhjaline ja puudutab märkimisväärset osa kõigist leibkondadest ja valdavat enamust lastega leibkondadest.     </w:t>
      </w:r>
    </w:p>
    <w:p w14:paraId="54548730" w14:textId="77777777" w:rsidR="00AC251E" w:rsidRPr="00ED545B" w:rsidRDefault="00AC251E" w:rsidP="00AC251E">
      <w:pPr>
        <w:jc w:val="both"/>
        <w:rPr>
          <w:rFonts w:ascii="Times New Roman" w:hAnsi="Times New Roman"/>
        </w:rPr>
      </w:pPr>
      <w:r w:rsidRPr="00ED545B">
        <w:rPr>
          <w:rFonts w:ascii="Times New Roman" w:hAnsi="Times New Roman"/>
        </w:rPr>
        <w:t>  </w:t>
      </w:r>
    </w:p>
    <w:p w14:paraId="49D330CD" w14:textId="32D0139A" w:rsidR="00AC251E" w:rsidRPr="00ED545B" w:rsidRDefault="00AC251E" w:rsidP="00AC251E">
      <w:pPr>
        <w:jc w:val="both"/>
        <w:rPr>
          <w:rFonts w:ascii="Times New Roman" w:hAnsi="Times New Roman"/>
        </w:rPr>
      </w:pPr>
      <w:r w:rsidRPr="00ED545B">
        <w:rPr>
          <w:rFonts w:ascii="Times New Roman" w:hAnsi="Times New Roman"/>
        </w:rPr>
        <w:t>Sihtrühma jaotus laste arvu järgi leibkonnas on järgmine (MTA andmetel):  </w:t>
      </w:r>
    </w:p>
    <w:p w14:paraId="46041126" w14:textId="77777777" w:rsidR="00AC251E" w:rsidRPr="00ED545B" w:rsidRDefault="00AC251E" w:rsidP="00AC251E">
      <w:pPr>
        <w:numPr>
          <w:ilvl w:val="0"/>
          <w:numId w:val="12"/>
        </w:numPr>
        <w:jc w:val="both"/>
        <w:rPr>
          <w:rFonts w:ascii="Times New Roman" w:hAnsi="Times New Roman"/>
        </w:rPr>
      </w:pPr>
      <w:r w:rsidRPr="00ED545B">
        <w:rPr>
          <w:rFonts w:ascii="Times New Roman" w:hAnsi="Times New Roman"/>
        </w:rPr>
        <w:t>1 lapsega pered: 80 000 maksumaksjat  </w:t>
      </w:r>
    </w:p>
    <w:p w14:paraId="2512AF21" w14:textId="77777777" w:rsidR="00AC251E" w:rsidRPr="00ED545B" w:rsidRDefault="00AC251E" w:rsidP="00AC251E">
      <w:pPr>
        <w:numPr>
          <w:ilvl w:val="0"/>
          <w:numId w:val="13"/>
        </w:numPr>
        <w:jc w:val="both"/>
        <w:rPr>
          <w:rFonts w:ascii="Times New Roman" w:hAnsi="Times New Roman"/>
        </w:rPr>
      </w:pPr>
      <w:r w:rsidRPr="00ED545B">
        <w:rPr>
          <w:rFonts w:ascii="Times New Roman" w:hAnsi="Times New Roman"/>
        </w:rPr>
        <w:t>2 lapsega pered: 54 000 maksumaksjat  </w:t>
      </w:r>
    </w:p>
    <w:p w14:paraId="58D55409" w14:textId="77777777" w:rsidR="00AC251E" w:rsidRPr="00ED545B" w:rsidRDefault="00AC251E" w:rsidP="00AC251E">
      <w:pPr>
        <w:numPr>
          <w:ilvl w:val="0"/>
          <w:numId w:val="14"/>
        </w:numPr>
        <w:jc w:val="both"/>
        <w:rPr>
          <w:rFonts w:ascii="Times New Roman" w:hAnsi="Times New Roman"/>
        </w:rPr>
      </w:pPr>
      <w:r w:rsidRPr="00ED545B">
        <w:rPr>
          <w:rFonts w:ascii="Times New Roman" w:hAnsi="Times New Roman"/>
        </w:rPr>
        <w:t>3 lapsega pered: 16 000 maksumaksjat  </w:t>
      </w:r>
    </w:p>
    <w:p w14:paraId="0B05CF50" w14:textId="77777777" w:rsidR="00AC251E" w:rsidRPr="00ED545B" w:rsidRDefault="00AC251E" w:rsidP="00AC251E">
      <w:pPr>
        <w:numPr>
          <w:ilvl w:val="0"/>
          <w:numId w:val="15"/>
        </w:numPr>
        <w:jc w:val="both"/>
        <w:rPr>
          <w:rFonts w:ascii="Times New Roman" w:hAnsi="Times New Roman"/>
        </w:rPr>
      </w:pPr>
      <w:r w:rsidRPr="00ED545B">
        <w:rPr>
          <w:rFonts w:ascii="Times New Roman" w:hAnsi="Times New Roman"/>
        </w:rPr>
        <w:t>4 lapsega pered: 2 700 maksumaksjat  </w:t>
      </w:r>
    </w:p>
    <w:p w14:paraId="78EEF511" w14:textId="77777777" w:rsidR="00AC251E" w:rsidRPr="00ED545B" w:rsidRDefault="00AC251E" w:rsidP="00AC251E">
      <w:pPr>
        <w:numPr>
          <w:ilvl w:val="0"/>
          <w:numId w:val="16"/>
        </w:numPr>
        <w:jc w:val="both"/>
        <w:rPr>
          <w:rFonts w:ascii="Times New Roman" w:hAnsi="Times New Roman"/>
        </w:rPr>
      </w:pPr>
      <w:r w:rsidRPr="00ED545B">
        <w:rPr>
          <w:rFonts w:ascii="Times New Roman" w:hAnsi="Times New Roman"/>
        </w:rPr>
        <w:t>5 lapsega pered: 500 maksumaksjat  </w:t>
      </w:r>
    </w:p>
    <w:p w14:paraId="023C988C" w14:textId="77777777" w:rsidR="00AC251E" w:rsidRPr="00ED545B" w:rsidRDefault="00AC251E" w:rsidP="00AC251E">
      <w:pPr>
        <w:numPr>
          <w:ilvl w:val="0"/>
          <w:numId w:val="17"/>
        </w:numPr>
        <w:jc w:val="both"/>
        <w:rPr>
          <w:rFonts w:ascii="Times New Roman" w:hAnsi="Times New Roman"/>
        </w:rPr>
      </w:pPr>
      <w:r w:rsidRPr="00ED545B">
        <w:rPr>
          <w:rFonts w:ascii="Times New Roman" w:hAnsi="Times New Roman"/>
        </w:rPr>
        <w:t>6 lapsega pered: 130 maksumaksjat  </w:t>
      </w:r>
    </w:p>
    <w:p w14:paraId="69B4E0A3" w14:textId="77777777" w:rsidR="00AC251E" w:rsidRPr="00ED545B" w:rsidRDefault="00AC251E" w:rsidP="00AC251E">
      <w:pPr>
        <w:numPr>
          <w:ilvl w:val="0"/>
          <w:numId w:val="18"/>
        </w:numPr>
        <w:jc w:val="both"/>
        <w:rPr>
          <w:rFonts w:ascii="Times New Roman" w:hAnsi="Times New Roman"/>
        </w:rPr>
      </w:pPr>
      <w:r w:rsidRPr="00ED545B">
        <w:rPr>
          <w:rFonts w:ascii="Times New Roman" w:hAnsi="Times New Roman"/>
        </w:rPr>
        <w:t>7 või enama lapsega pered: 53 maksumaksjat  </w:t>
      </w:r>
    </w:p>
    <w:p w14:paraId="5B1ACCBE" w14:textId="77777777" w:rsidR="00AC251E" w:rsidRPr="00ED545B" w:rsidRDefault="00AC251E" w:rsidP="00AC251E">
      <w:pPr>
        <w:jc w:val="both"/>
        <w:rPr>
          <w:rFonts w:ascii="Times New Roman" w:hAnsi="Times New Roman"/>
        </w:rPr>
      </w:pPr>
      <w:r w:rsidRPr="00ED545B">
        <w:rPr>
          <w:rFonts w:ascii="Times New Roman" w:hAnsi="Times New Roman"/>
        </w:rPr>
        <w:t>  </w:t>
      </w:r>
    </w:p>
    <w:p w14:paraId="2E2D8BB6" w14:textId="77777777" w:rsidR="00AC251E" w:rsidRPr="00ED545B" w:rsidRDefault="00AC251E" w:rsidP="00AC251E">
      <w:pPr>
        <w:jc w:val="both"/>
        <w:rPr>
          <w:rFonts w:ascii="Times New Roman" w:hAnsi="Times New Roman"/>
        </w:rPr>
      </w:pPr>
      <w:r w:rsidRPr="00ED545B">
        <w:rPr>
          <w:rFonts w:ascii="Times New Roman" w:hAnsi="Times New Roman"/>
        </w:rPr>
        <w:t>Enamikus peredes on maksustatav sõiduk või sõidukid vaid ühe vanema nimel. Andmete põhjal on 151 000 last seotud ühe maksumaksjaga (ühel vanemal sõiduk või sõidukid), mis tähendab, et see vanem saab 100 euro suuruse vähenduse lapse kohta. 54 000 last on seotud kahe maksumaksjaga (mõlemal vanemal sõiduk või sõidukid), mille puhul kummalegi vanemale rakendub 50 euro suurune vähendus lapse kohta.  </w:t>
      </w:r>
    </w:p>
    <w:p w14:paraId="2455942B" w14:textId="77777777" w:rsidR="00AC251E" w:rsidRPr="00ED545B" w:rsidRDefault="00AC251E" w:rsidP="00AC251E">
      <w:pPr>
        <w:jc w:val="both"/>
        <w:rPr>
          <w:rFonts w:ascii="Times New Roman" w:hAnsi="Times New Roman"/>
        </w:rPr>
      </w:pPr>
      <w:r w:rsidRPr="00ED545B">
        <w:rPr>
          <w:rFonts w:ascii="Times New Roman" w:hAnsi="Times New Roman"/>
        </w:rPr>
        <w:t>  </w:t>
      </w:r>
    </w:p>
    <w:p w14:paraId="0222014E" w14:textId="77777777" w:rsidR="00AC251E" w:rsidRPr="00ED545B" w:rsidRDefault="00AC251E" w:rsidP="00AC251E">
      <w:pPr>
        <w:jc w:val="both"/>
        <w:rPr>
          <w:rFonts w:ascii="Times New Roman" w:hAnsi="Times New Roman"/>
        </w:rPr>
      </w:pPr>
      <w:r w:rsidRPr="00ED545B">
        <w:rPr>
          <w:rFonts w:ascii="Times New Roman" w:hAnsi="Times New Roman"/>
        </w:rPr>
        <w:t>Vähenduse mõju maksumaksjatele on kahetine:  </w:t>
      </w:r>
    </w:p>
    <w:p w14:paraId="6D98ABFB" w14:textId="77777777" w:rsidR="00AC251E" w:rsidRPr="00ED545B" w:rsidRDefault="00AC251E" w:rsidP="00AC251E">
      <w:pPr>
        <w:numPr>
          <w:ilvl w:val="0"/>
          <w:numId w:val="19"/>
        </w:numPr>
        <w:jc w:val="both"/>
        <w:rPr>
          <w:rFonts w:ascii="Times New Roman" w:hAnsi="Times New Roman"/>
        </w:rPr>
      </w:pPr>
      <w:r w:rsidRPr="00ED545B">
        <w:rPr>
          <w:rFonts w:ascii="Times New Roman" w:hAnsi="Times New Roman"/>
        </w:rPr>
        <w:t>Täielik maksukate: 55 000 maksumaksjal katab rakenduv vähendus kogu nende 2025. aasta mootorsõidukimaksu kohustuse.  </w:t>
      </w:r>
    </w:p>
    <w:p w14:paraId="150AA131" w14:textId="77777777" w:rsidR="00AC251E" w:rsidRPr="00ED545B" w:rsidRDefault="00AC251E" w:rsidP="00AC251E">
      <w:pPr>
        <w:numPr>
          <w:ilvl w:val="0"/>
          <w:numId w:val="20"/>
        </w:numPr>
        <w:jc w:val="both"/>
        <w:rPr>
          <w:rFonts w:ascii="Times New Roman" w:hAnsi="Times New Roman"/>
        </w:rPr>
      </w:pPr>
      <w:r w:rsidRPr="00ED545B">
        <w:rPr>
          <w:rFonts w:ascii="Times New Roman" w:hAnsi="Times New Roman"/>
        </w:rPr>
        <w:t>Osaline maksukate: 97 000 maksumaksjat saavad vähendust, kuid nende maksukohustus ületab vähenduse summa.   </w:t>
      </w:r>
    </w:p>
    <w:p w14:paraId="53D699A9" w14:textId="77777777" w:rsidR="00AC251E" w:rsidRPr="00ED545B" w:rsidRDefault="00AC251E" w:rsidP="00AC251E">
      <w:pPr>
        <w:jc w:val="both"/>
        <w:rPr>
          <w:rFonts w:ascii="Times New Roman" w:hAnsi="Times New Roman"/>
        </w:rPr>
      </w:pPr>
      <w:r w:rsidRPr="00ED545B">
        <w:rPr>
          <w:rFonts w:ascii="Times New Roman" w:hAnsi="Times New Roman"/>
        </w:rPr>
        <w:t>  </w:t>
      </w:r>
    </w:p>
    <w:p w14:paraId="6AD1BF75" w14:textId="77777777" w:rsidR="00AC251E" w:rsidRPr="00ED545B" w:rsidRDefault="00AC251E" w:rsidP="00AC251E">
      <w:pPr>
        <w:jc w:val="both"/>
        <w:rPr>
          <w:rFonts w:ascii="Times New Roman" w:hAnsi="Times New Roman"/>
        </w:rPr>
      </w:pPr>
      <w:r w:rsidRPr="00ED545B">
        <w:rPr>
          <w:rFonts w:ascii="Times New Roman" w:hAnsi="Times New Roman"/>
        </w:rPr>
        <w:t>Nende isikute poolt tasumisele kuuluv maksusumma on pärast vähenduse mahaarvamist kokku ligikaudu 15,4 miljonit eurot. Mootorsõidukimaksu koormus väheneb lastega leibkondadel keskmiselt üle 50%.  </w:t>
      </w:r>
    </w:p>
    <w:p w14:paraId="0BAAEE42" w14:textId="77777777" w:rsidR="00AC251E" w:rsidRPr="00ED545B" w:rsidRDefault="00AC251E" w:rsidP="00AC251E">
      <w:pPr>
        <w:jc w:val="both"/>
        <w:rPr>
          <w:rFonts w:ascii="Times New Roman" w:hAnsi="Times New Roman"/>
        </w:rPr>
      </w:pPr>
      <w:r w:rsidRPr="00ED545B">
        <w:rPr>
          <w:rFonts w:ascii="Times New Roman" w:hAnsi="Times New Roman"/>
        </w:rPr>
        <w:t>  </w:t>
      </w:r>
    </w:p>
    <w:p w14:paraId="37830C1B" w14:textId="77777777" w:rsidR="00AC251E" w:rsidRPr="00ED545B" w:rsidRDefault="00AC251E" w:rsidP="00AC251E">
      <w:pPr>
        <w:jc w:val="both"/>
        <w:rPr>
          <w:rFonts w:ascii="Times New Roman" w:hAnsi="Times New Roman"/>
        </w:rPr>
      </w:pPr>
      <w:r w:rsidRPr="00ED545B">
        <w:rPr>
          <w:rFonts w:ascii="Times New Roman" w:hAnsi="Times New Roman"/>
        </w:rPr>
        <w:t>Lisaks on oluline märkida, et ligikaudu 4 miljonit eurot maksimaalsest võimalikust vähendusest jääb kasutamata. See tuleneb asjaolust, et paljudel maksumaksjatel on maksuteate summa väiksem kui neile ette nähtud vähenduse kogusumma.   </w:t>
      </w:r>
    </w:p>
    <w:p w14:paraId="39742F24" w14:textId="77777777" w:rsidR="00AC251E" w:rsidRPr="00ED545B" w:rsidRDefault="00AC251E" w:rsidP="00AC251E">
      <w:pPr>
        <w:jc w:val="both"/>
        <w:rPr>
          <w:rFonts w:ascii="Times New Roman" w:hAnsi="Times New Roman"/>
        </w:rPr>
      </w:pPr>
      <w:r w:rsidRPr="00ED545B">
        <w:rPr>
          <w:rFonts w:ascii="Times New Roman" w:hAnsi="Times New Roman"/>
        </w:rPr>
        <w:t>  </w:t>
      </w:r>
    </w:p>
    <w:p w14:paraId="39414EEC" w14:textId="77777777" w:rsidR="00AC251E" w:rsidRPr="00ED545B" w:rsidRDefault="00AC251E" w:rsidP="00AC251E">
      <w:pPr>
        <w:jc w:val="both"/>
        <w:rPr>
          <w:rFonts w:ascii="Times New Roman" w:hAnsi="Times New Roman"/>
        </w:rPr>
      </w:pPr>
      <w:r w:rsidRPr="00ED545B">
        <w:rPr>
          <w:rFonts w:ascii="Times New Roman" w:hAnsi="Times New Roman"/>
        </w:rPr>
        <w:t>Vähendus on kõige tõhusam madalama maksukohustusega peredele, kellest 55 000 vabastatakse maksust täielikult. Samas jääb ligi 4 miljoni euro ulatuses vähenduse potentsiaali kasutamata, kuna maksukohustus on väiksem kui võimalik vähendus. Fikseeritud vähenduse summa tagab võrdse kohtlemise laste arvu põhjal, kuid selle proportsionaalne mõju on suurem neile, kelle maksukoormus on madalam. </w:t>
      </w:r>
    </w:p>
    <w:p w14:paraId="197D7B38" w14:textId="77777777" w:rsidR="00AC251E" w:rsidRPr="00ED545B" w:rsidRDefault="00AC251E" w:rsidP="00AC251E">
      <w:pPr>
        <w:jc w:val="both"/>
        <w:rPr>
          <w:rFonts w:ascii="Times New Roman" w:hAnsi="Times New Roman"/>
        </w:rPr>
      </w:pPr>
      <w:r w:rsidRPr="00ED545B">
        <w:rPr>
          <w:rFonts w:ascii="Times New Roman" w:hAnsi="Times New Roman"/>
        </w:rPr>
        <w:t> </w:t>
      </w:r>
    </w:p>
    <w:p w14:paraId="585C15CB" w14:textId="3360A3F9" w:rsidR="00AC251E" w:rsidRPr="00ED545B" w:rsidRDefault="00AC251E" w:rsidP="00AC251E">
      <w:pPr>
        <w:jc w:val="both"/>
        <w:rPr>
          <w:rFonts w:ascii="Times New Roman" w:hAnsi="Times New Roman"/>
        </w:rPr>
      </w:pPr>
      <w:r w:rsidRPr="00ED545B">
        <w:rPr>
          <w:rFonts w:ascii="Times New Roman" w:hAnsi="Times New Roman"/>
          <w:b/>
          <w:bCs/>
        </w:rPr>
        <w:t>Sotsiaalne, sealhulgas demograafiline mõju</w:t>
      </w:r>
      <w:r w:rsidR="00C2148E" w:rsidRPr="00ED545B">
        <w:rPr>
          <w:rFonts w:ascii="Times New Roman" w:hAnsi="Times New Roman"/>
          <w:b/>
          <w:bCs/>
        </w:rPr>
        <w:t xml:space="preserve">. </w:t>
      </w:r>
      <w:r w:rsidRPr="00ED545B">
        <w:rPr>
          <w:rFonts w:ascii="Times New Roman" w:hAnsi="Times New Roman"/>
        </w:rPr>
        <w:t>Muudatusel ei ole märkimisväärset sotsiaalset, sealhulgas demograafilist mõju, sest maksu summa ja seega ka soodustuse summa on võrreldes sõiduki enda ja selle kasutamise kuluga suhteliselt väike. Samuti on soodustus väike võrreldes muude perepoliitiliste soodustuste ja hüvitistega. </w:t>
      </w:r>
    </w:p>
    <w:p w14:paraId="5FBCEB4E" w14:textId="77777777" w:rsidR="00AC251E" w:rsidRPr="00ED545B" w:rsidRDefault="00AC251E" w:rsidP="00AC251E">
      <w:pPr>
        <w:jc w:val="both"/>
        <w:rPr>
          <w:rFonts w:ascii="Times New Roman" w:hAnsi="Times New Roman"/>
        </w:rPr>
      </w:pPr>
      <w:r w:rsidRPr="00ED545B">
        <w:rPr>
          <w:rFonts w:ascii="Times New Roman" w:hAnsi="Times New Roman"/>
        </w:rPr>
        <w:t> </w:t>
      </w:r>
    </w:p>
    <w:p w14:paraId="1681F2A7" w14:textId="0E984F31" w:rsidR="00AC251E" w:rsidRPr="00ED545B" w:rsidRDefault="00AC251E" w:rsidP="00AC251E">
      <w:pPr>
        <w:jc w:val="both"/>
        <w:rPr>
          <w:rFonts w:ascii="Times New Roman" w:hAnsi="Times New Roman"/>
        </w:rPr>
      </w:pPr>
      <w:r w:rsidRPr="00ED545B">
        <w:rPr>
          <w:rFonts w:ascii="Times New Roman" w:hAnsi="Times New Roman"/>
          <w:b/>
          <w:bCs/>
        </w:rPr>
        <w:t>Mõju majandusele</w:t>
      </w:r>
      <w:r w:rsidR="00C2148E" w:rsidRPr="00ED545B">
        <w:rPr>
          <w:rFonts w:ascii="Times New Roman" w:hAnsi="Times New Roman"/>
          <w:b/>
          <w:bCs/>
        </w:rPr>
        <w:t xml:space="preserve">. </w:t>
      </w:r>
      <w:r w:rsidRPr="00ED545B">
        <w:rPr>
          <w:rFonts w:ascii="Times New Roman" w:hAnsi="Times New Roman"/>
        </w:rPr>
        <w:t>Muudatusel on väike majanduslik mõju seeläbi, et väheneb kõnealuste sõidukite omanike maksukoormus, mis suurendab nende kasutatavat tulu ning seeläbi toimetulekut. Sihtrühma suurus ja soodustuse ulatus on siiski nii väikesed, et makronäitajates mõju ei avaldu. </w:t>
      </w:r>
    </w:p>
    <w:p w14:paraId="1246B84D" w14:textId="77777777" w:rsidR="00AC251E" w:rsidRPr="00ED545B" w:rsidRDefault="00AC251E" w:rsidP="00AC251E">
      <w:pPr>
        <w:jc w:val="both"/>
        <w:rPr>
          <w:rFonts w:ascii="Times New Roman" w:hAnsi="Times New Roman"/>
        </w:rPr>
      </w:pPr>
      <w:r w:rsidRPr="00ED545B">
        <w:rPr>
          <w:rFonts w:ascii="Times New Roman" w:hAnsi="Times New Roman"/>
        </w:rPr>
        <w:t> </w:t>
      </w:r>
    </w:p>
    <w:p w14:paraId="5F7A9EDE" w14:textId="10A5CB70" w:rsidR="00AC251E" w:rsidRPr="00ED545B" w:rsidRDefault="00AC251E" w:rsidP="00AC251E">
      <w:pPr>
        <w:jc w:val="both"/>
        <w:rPr>
          <w:rFonts w:ascii="Times New Roman" w:hAnsi="Times New Roman"/>
        </w:rPr>
      </w:pPr>
      <w:r w:rsidRPr="00ED545B">
        <w:rPr>
          <w:rFonts w:ascii="Times New Roman" w:hAnsi="Times New Roman"/>
          <w:b/>
          <w:bCs/>
        </w:rPr>
        <w:t>Mõju elu- ja looduskeskkonnale</w:t>
      </w:r>
      <w:r w:rsidR="00C2148E" w:rsidRPr="00ED545B">
        <w:rPr>
          <w:rFonts w:ascii="Times New Roman" w:hAnsi="Times New Roman"/>
          <w:b/>
          <w:bCs/>
        </w:rPr>
        <w:t xml:space="preserve">. </w:t>
      </w:r>
      <w:r w:rsidRPr="00ED545B">
        <w:rPr>
          <w:rFonts w:ascii="Times New Roman" w:hAnsi="Times New Roman"/>
        </w:rPr>
        <w:t>Muudatusel ei ole märkimisväärset mõju elu- ja looduskeskkonnale. Nagu mootorsõidukimaksu seletuskirjas</w:t>
      </w:r>
      <w:commentRangeStart w:id="6"/>
      <w:r w:rsidRPr="00ED545B">
        <w:rPr>
          <w:rFonts w:ascii="Times New Roman" w:hAnsi="Times New Roman"/>
          <w:vertAlign w:val="superscript"/>
        </w:rPr>
        <w:t>5</w:t>
      </w:r>
      <w:commentRangeEnd w:id="6"/>
      <w:r w:rsidR="008E46F8">
        <w:rPr>
          <w:rStyle w:val="Kommentaariviide"/>
        </w:rPr>
        <w:commentReference w:id="6"/>
      </w:r>
      <w:r w:rsidRPr="00ED545B">
        <w:rPr>
          <w:rFonts w:ascii="Times New Roman" w:hAnsi="Times New Roman"/>
        </w:rPr>
        <w:t xml:space="preserve"> on välja toodud, on aastamaksul oluliselt väiksem mõju sõiduki valikule ja omamisele kui registreerimistasul või isegi kütuseaktsiisil, sest maksukohustus jaotub pika perioodi peale. Valdav enamus automaksu mõjust keskkonnale tuleneb registreerimistasust. Mootorsõidukimaks on ka kehtinud suhteliselt vähe aega, mistõttu ei ole enamus sihtrühmast veel jõudnud sellele reageerida, mistõttu on soodustuse võimalik mõju piiratud. </w:t>
      </w:r>
    </w:p>
    <w:p w14:paraId="7E2D8229" w14:textId="77777777" w:rsidR="00AC251E" w:rsidRPr="00ED545B" w:rsidRDefault="00AC251E" w:rsidP="00AC251E">
      <w:pPr>
        <w:jc w:val="both"/>
        <w:rPr>
          <w:rFonts w:ascii="Times New Roman" w:hAnsi="Times New Roman"/>
        </w:rPr>
      </w:pPr>
      <w:r w:rsidRPr="00ED545B">
        <w:rPr>
          <w:rFonts w:ascii="Times New Roman" w:hAnsi="Times New Roman"/>
        </w:rPr>
        <w:t> </w:t>
      </w:r>
    </w:p>
    <w:p w14:paraId="32E76518" w14:textId="77777777" w:rsidR="00AC251E" w:rsidRPr="00ED545B" w:rsidRDefault="00AC251E" w:rsidP="00AC251E">
      <w:pPr>
        <w:jc w:val="both"/>
        <w:rPr>
          <w:rFonts w:ascii="Times New Roman" w:hAnsi="Times New Roman"/>
        </w:rPr>
      </w:pPr>
      <w:r w:rsidRPr="00ED545B">
        <w:rPr>
          <w:rFonts w:ascii="Times New Roman" w:hAnsi="Times New Roman"/>
        </w:rPr>
        <w:t>Muudatusel ei ole tuvastatavat mõju riigi julgeolekule, välissuhetele, regionaalarengule, riigiasutuste ja kohalike omavalitsuste korraldusele ega muud otsest või kaudset mõju.</w:t>
      </w:r>
    </w:p>
    <w:p w14:paraId="59B010C1" w14:textId="77777777" w:rsidR="0080417D" w:rsidRPr="00ED545B" w:rsidRDefault="0080417D" w:rsidP="00F41597">
      <w:pPr>
        <w:jc w:val="both"/>
        <w:rPr>
          <w:rFonts w:ascii="Times New Roman" w:hAnsi="Times New Roman"/>
        </w:rPr>
      </w:pPr>
    </w:p>
    <w:p w14:paraId="0CBFD72D" w14:textId="0063EF94" w:rsidR="0080417D" w:rsidRPr="00ED545B" w:rsidRDefault="0025145F" w:rsidP="00F41597">
      <w:pPr>
        <w:jc w:val="both"/>
        <w:rPr>
          <w:rFonts w:ascii="Times New Roman" w:hAnsi="Times New Roman"/>
          <w:b/>
          <w:bCs/>
        </w:rPr>
      </w:pPr>
      <w:r w:rsidRPr="00ED545B">
        <w:rPr>
          <w:rFonts w:ascii="Times New Roman" w:hAnsi="Times New Roman"/>
          <w:b/>
          <w:bCs/>
        </w:rPr>
        <w:t>6</w:t>
      </w:r>
      <w:r w:rsidR="004102E6" w:rsidRPr="00ED545B">
        <w:rPr>
          <w:rFonts w:ascii="Times New Roman" w:hAnsi="Times New Roman"/>
          <w:b/>
          <w:bCs/>
        </w:rPr>
        <w:t>.2 MKS</w:t>
      </w:r>
    </w:p>
    <w:p w14:paraId="054F104E" w14:textId="77777777" w:rsidR="0080417D" w:rsidRPr="00ED545B" w:rsidRDefault="0080417D" w:rsidP="00F41597">
      <w:pPr>
        <w:jc w:val="both"/>
        <w:rPr>
          <w:rFonts w:ascii="Times New Roman" w:hAnsi="Times New Roman"/>
        </w:rPr>
      </w:pPr>
    </w:p>
    <w:p w14:paraId="4C37D234" w14:textId="090EF75A" w:rsidR="008711AA" w:rsidRPr="00ED545B" w:rsidRDefault="0025145F" w:rsidP="00F41597">
      <w:pPr>
        <w:jc w:val="both"/>
        <w:rPr>
          <w:rFonts w:ascii="Times New Roman" w:hAnsi="Times New Roman" w:cs="Times New Roman"/>
          <w:i/>
          <w:iCs/>
        </w:rPr>
      </w:pPr>
      <w:r w:rsidRPr="00ED545B">
        <w:rPr>
          <w:rFonts w:ascii="Times New Roman" w:hAnsi="Times New Roman"/>
          <w:b/>
          <w:bCs/>
          <w:i/>
          <w:iCs/>
        </w:rPr>
        <w:t>6</w:t>
      </w:r>
      <w:r w:rsidR="00D070BE" w:rsidRPr="00ED545B">
        <w:rPr>
          <w:rFonts w:ascii="Times New Roman" w:hAnsi="Times New Roman"/>
          <w:b/>
          <w:bCs/>
          <w:i/>
          <w:iCs/>
        </w:rPr>
        <w:t>.</w:t>
      </w:r>
      <w:r w:rsidR="004102E6" w:rsidRPr="00ED545B">
        <w:rPr>
          <w:rFonts w:ascii="Times New Roman" w:hAnsi="Times New Roman"/>
          <w:b/>
          <w:bCs/>
          <w:i/>
          <w:iCs/>
        </w:rPr>
        <w:t>2.1</w:t>
      </w:r>
      <w:r w:rsidR="00D070BE" w:rsidRPr="00ED545B">
        <w:rPr>
          <w:rFonts w:ascii="Times New Roman" w:hAnsi="Times New Roman"/>
          <w:i/>
          <w:iCs/>
        </w:rPr>
        <w:t xml:space="preserve"> </w:t>
      </w:r>
      <w:r w:rsidR="008711AA" w:rsidRPr="00ED545B">
        <w:rPr>
          <w:rFonts w:ascii="Times New Roman" w:hAnsi="Times New Roman" w:cs="Times New Roman"/>
          <w:b/>
          <w:bCs/>
          <w:i/>
          <w:iCs/>
        </w:rPr>
        <w:t>MKS § 26 muudatusega seotud isikuandmete kaitse ja andmetöötluse õiguspärasus</w:t>
      </w:r>
      <w:r w:rsidR="008711AA" w:rsidRPr="00ED545B">
        <w:rPr>
          <w:rFonts w:ascii="Times New Roman" w:hAnsi="Times New Roman" w:cs="Times New Roman"/>
          <w:i/>
          <w:iCs/>
        </w:rPr>
        <w:t> </w:t>
      </w:r>
    </w:p>
    <w:p w14:paraId="4B79C7A4" w14:textId="1487E4EB" w:rsidR="00D070BE" w:rsidRPr="00ED545B" w:rsidRDefault="00D070BE" w:rsidP="00F41597">
      <w:pPr>
        <w:jc w:val="both"/>
        <w:rPr>
          <w:rFonts w:ascii="Times New Roman" w:hAnsi="Times New Roman"/>
        </w:rPr>
      </w:pPr>
    </w:p>
    <w:p w14:paraId="40B152AD" w14:textId="77777777" w:rsidR="00F50234" w:rsidRPr="00ED545B" w:rsidRDefault="00F50234" w:rsidP="00F41597">
      <w:pPr>
        <w:jc w:val="both"/>
        <w:rPr>
          <w:rFonts w:ascii="Times New Roman" w:hAnsi="Times New Roman" w:cs="Times New Roman"/>
        </w:rPr>
      </w:pPr>
      <w:r w:rsidRPr="00ED545B">
        <w:rPr>
          <w:rFonts w:ascii="Times New Roman" w:hAnsi="Times New Roman" w:cs="Times New Roman"/>
        </w:rPr>
        <w:t xml:space="preserve">MKS § 26 muudatus annab </w:t>
      </w:r>
      <w:proofErr w:type="spellStart"/>
      <w:r w:rsidRPr="00ED545B">
        <w:rPr>
          <w:rFonts w:ascii="Times New Roman" w:hAnsi="Times New Roman" w:cs="Times New Roman"/>
        </w:rPr>
        <w:t>RIA-le</w:t>
      </w:r>
      <w:proofErr w:type="spellEnd"/>
      <w:r w:rsidRPr="00ED545B">
        <w:rPr>
          <w:rFonts w:ascii="Times New Roman" w:hAnsi="Times New Roman" w:cs="Times New Roman"/>
        </w:rPr>
        <w:t xml:space="preserve"> õiguse juurdepääsuks maksusaladust sisaldavale teabele, et võimaldada teabevärava kaudu elektrooniliste teadete saatmist ja hallata sellega seotud infosüsteeme. Kuna maksusaladuse alla kuuluvad isikuandmed, peab muudatus olema kooskõlas isikuandmete töötlemist reguleerivate normidega. </w:t>
      </w:r>
    </w:p>
    <w:p w14:paraId="6DBD8F90" w14:textId="77777777" w:rsidR="00F50234" w:rsidRPr="00ED545B" w:rsidRDefault="00F50234" w:rsidP="00F41597">
      <w:pPr>
        <w:jc w:val="both"/>
        <w:rPr>
          <w:rFonts w:ascii="Times New Roman" w:hAnsi="Times New Roman" w:cs="Times New Roman"/>
        </w:rPr>
      </w:pPr>
    </w:p>
    <w:p w14:paraId="1C397A8E" w14:textId="77777777" w:rsidR="00F50234" w:rsidRPr="00ED545B" w:rsidRDefault="00F50234" w:rsidP="00F41597">
      <w:pPr>
        <w:jc w:val="both"/>
        <w:rPr>
          <w:rFonts w:ascii="Times New Roman" w:hAnsi="Times New Roman" w:cs="Times New Roman"/>
        </w:rPr>
      </w:pPr>
      <w:r w:rsidRPr="00ED545B">
        <w:rPr>
          <w:rFonts w:ascii="Times New Roman" w:hAnsi="Times New Roman" w:cs="Times New Roman"/>
        </w:rPr>
        <w:t xml:space="preserve">Isikuandmete töötlemine avaliku sektori asutuste poolt peab tuginema isikuandmete kaitse </w:t>
      </w:r>
      <w:proofErr w:type="spellStart"/>
      <w:r w:rsidRPr="00ED545B">
        <w:rPr>
          <w:rFonts w:ascii="Times New Roman" w:hAnsi="Times New Roman" w:cs="Times New Roman"/>
        </w:rPr>
        <w:t>üldmäärusele</w:t>
      </w:r>
      <w:proofErr w:type="spellEnd"/>
      <w:r w:rsidRPr="00ED545B">
        <w:rPr>
          <w:rFonts w:ascii="Times New Roman" w:hAnsi="Times New Roman" w:cs="Times New Roman"/>
        </w:rPr>
        <w:t xml:space="preserve"> (EL) 2016/679 (edaspidi </w:t>
      </w:r>
      <w:r w:rsidRPr="00ED545B">
        <w:rPr>
          <w:rFonts w:ascii="Times New Roman" w:hAnsi="Times New Roman" w:cs="Times New Roman"/>
          <w:i/>
          <w:iCs/>
        </w:rPr>
        <w:t>IKÜM</w:t>
      </w:r>
      <w:r w:rsidRPr="00ED545B">
        <w:rPr>
          <w:rFonts w:ascii="Times New Roman" w:hAnsi="Times New Roman" w:cs="Times New Roman"/>
        </w:rPr>
        <w:t xml:space="preserve">) ja isikuandmete kaitse seadusele (edaspidi </w:t>
      </w:r>
      <w:r w:rsidRPr="00ED545B">
        <w:rPr>
          <w:rFonts w:ascii="Times New Roman" w:hAnsi="Times New Roman" w:cs="Times New Roman"/>
          <w:i/>
          <w:iCs/>
        </w:rPr>
        <w:t>IKS</w:t>
      </w:r>
      <w:r w:rsidRPr="00ED545B">
        <w:rPr>
          <w:rFonts w:ascii="Times New Roman" w:hAnsi="Times New Roman" w:cs="Times New Roman"/>
        </w:rPr>
        <w:t xml:space="preserve">). </w:t>
      </w:r>
    </w:p>
    <w:p w14:paraId="641F5B25" w14:textId="77777777" w:rsidR="00F50234" w:rsidRPr="00ED545B" w:rsidRDefault="00F50234" w:rsidP="00F41597">
      <w:pPr>
        <w:jc w:val="both"/>
        <w:rPr>
          <w:rFonts w:ascii="Times New Roman" w:hAnsi="Times New Roman" w:cs="Times New Roman"/>
        </w:rPr>
      </w:pPr>
    </w:p>
    <w:p w14:paraId="21F8982C" w14:textId="77777777" w:rsidR="00F50234" w:rsidRPr="00ED545B" w:rsidRDefault="00F50234" w:rsidP="00F41597">
      <w:pPr>
        <w:jc w:val="both"/>
        <w:rPr>
          <w:rFonts w:ascii="Times New Roman" w:hAnsi="Times New Roman" w:cs="Times New Roman"/>
        </w:rPr>
      </w:pPr>
      <w:r w:rsidRPr="00ED545B">
        <w:rPr>
          <w:rFonts w:ascii="Times New Roman" w:hAnsi="Times New Roman" w:cs="Times New Roman"/>
        </w:rPr>
        <w:t>Eelkõige on asjakohased IKÜM artikli 6 lõike 1 punktid c ja e, mille kohaselt on isikuandmete töötlemine seaduslik, kui: </w:t>
      </w:r>
    </w:p>
    <w:p w14:paraId="58F2A1E1" w14:textId="77777777" w:rsidR="00F50234" w:rsidRPr="00ED545B" w:rsidRDefault="00F50234" w:rsidP="00F41597">
      <w:pPr>
        <w:numPr>
          <w:ilvl w:val="0"/>
          <w:numId w:val="8"/>
        </w:numPr>
        <w:jc w:val="both"/>
        <w:rPr>
          <w:rFonts w:ascii="Times New Roman" w:hAnsi="Times New Roman" w:cs="Times New Roman"/>
        </w:rPr>
      </w:pPr>
      <w:r w:rsidRPr="00ED545B">
        <w:rPr>
          <w:rFonts w:ascii="Times New Roman" w:hAnsi="Times New Roman" w:cs="Times New Roman"/>
        </w:rPr>
        <w:t>punkt c – töötlemine on vajalik vastutava töötleja seadusest tuleneva juriidilise kohustuse täitmiseks; </w:t>
      </w:r>
    </w:p>
    <w:p w14:paraId="6F392308" w14:textId="77777777" w:rsidR="00F50234" w:rsidRPr="00ED545B" w:rsidRDefault="00F50234" w:rsidP="00F41597">
      <w:pPr>
        <w:numPr>
          <w:ilvl w:val="0"/>
          <w:numId w:val="9"/>
        </w:numPr>
        <w:jc w:val="both"/>
        <w:rPr>
          <w:rFonts w:ascii="Times New Roman" w:hAnsi="Times New Roman" w:cs="Times New Roman"/>
        </w:rPr>
      </w:pPr>
      <w:r w:rsidRPr="00ED545B">
        <w:rPr>
          <w:rFonts w:ascii="Times New Roman" w:hAnsi="Times New Roman" w:cs="Times New Roman"/>
        </w:rPr>
        <w:t>punkt e – töötlemine on vajalik avaliku võimu teostamiseks või avalikes huvides oleva ülesande täitmiseks, milleks vastutav töötleja on volitatud. </w:t>
      </w:r>
    </w:p>
    <w:p w14:paraId="7E01D221" w14:textId="77777777" w:rsidR="00F50234" w:rsidRPr="00ED545B" w:rsidRDefault="00F50234" w:rsidP="00F41597">
      <w:pPr>
        <w:jc w:val="both"/>
        <w:rPr>
          <w:rFonts w:ascii="Times New Roman" w:hAnsi="Times New Roman" w:cs="Times New Roman"/>
        </w:rPr>
      </w:pPr>
    </w:p>
    <w:p w14:paraId="26E72F4E" w14:textId="77777777" w:rsidR="00F50234" w:rsidRPr="00ED545B" w:rsidRDefault="00F50234" w:rsidP="00F41597">
      <w:pPr>
        <w:jc w:val="both"/>
        <w:rPr>
          <w:rFonts w:ascii="Times New Roman" w:hAnsi="Times New Roman" w:cs="Times New Roman"/>
        </w:rPr>
      </w:pPr>
      <w:r w:rsidRPr="00ED545B">
        <w:rPr>
          <w:rFonts w:ascii="Times New Roman" w:hAnsi="Times New Roman" w:cs="Times New Roman"/>
        </w:rPr>
        <w:t xml:space="preserve">Kuna MTA edastatavate teadete töötlemine toimub RIA poolt üksnes selleks, et võimaldada teavituste edastamist eesti.ee vahendusel maksukohustuslastele, ning RIA tegutseb selles ulatuses riikliku ülesande täitjana, on töötlemise õiguslik alus olemas IKÜM artikli 6 lõike 1 punkti e ja ka c tähenduses. </w:t>
      </w:r>
    </w:p>
    <w:p w14:paraId="0E0E8BCC" w14:textId="77777777" w:rsidR="00F50234" w:rsidRPr="00ED545B" w:rsidRDefault="00F50234" w:rsidP="00F41597">
      <w:pPr>
        <w:jc w:val="both"/>
        <w:rPr>
          <w:rFonts w:ascii="Times New Roman" w:hAnsi="Times New Roman" w:cs="Times New Roman"/>
        </w:rPr>
      </w:pPr>
    </w:p>
    <w:p w14:paraId="5F15B706" w14:textId="77777777" w:rsidR="00F50234" w:rsidRPr="00ED545B" w:rsidRDefault="00F50234" w:rsidP="00F41597">
      <w:pPr>
        <w:jc w:val="both"/>
        <w:rPr>
          <w:rFonts w:ascii="Times New Roman" w:hAnsi="Times New Roman" w:cs="Times New Roman"/>
        </w:rPr>
      </w:pPr>
      <w:r w:rsidRPr="00ED545B">
        <w:rPr>
          <w:rFonts w:ascii="Times New Roman" w:hAnsi="Times New Roman" w:cs="Times New Roman"/>
        </w:rPr>
        <w:t>Täiendavalt tuleb arvestada IKÜM artikli 5 lõike 1 üldpõhimõtteid, eelkõige eesmärgipärasuse, minimaalsuse, turvalisuse ja läbipaistvuse nõudeid. </w:t>
      </w:r>
    </w:p>
    <w:p w14:paraId="5F1B3792" w14:textId="77777777" w:rsidR="00F50234" w:rsidRPr="00ED545B" w:rsidRDefault="00F50234" w:rsidP="00F41597">
      <w:pPr>
        <w:jc w:val="both"/>
        <w:rPr>
          <w:rFonts w:ascii="Times New Roman" w:hAnsi="Times New Roman" w:cs="Times New Roman"/>
        </w:rPr>
      </w:pPr>
    </w:p>
    <w:p w14:paraId="322FC670" w14:textId="77777777" w:rsidR="00F50234" w:rsidRPr="00ED545B" w:rsidRDefault="00F50234" w:rsidP="00F41597">
      <w:pPr>
        <w:jc w:val="both"/>
        <w:rPr>
          <w:rFonts w:ascii="Times New Roman" w:hAnsi="Times New Roman" w:cs="Times New Roman"/>
        </w:rPr>
      </w:pPr>
      <w:r w:rsidRPr="00ED545B">
        <w:rPr>
          <w:rFonts w:ascii="Times New Roman" w:hAnsi="Times New Roman" w:cs="Times New Roman"/>
        </w:rPr>
        <w:t xml:space="preserve">Muudatuse eesmärk on anda </w:t>
      </w:r>
      <w:proofErr w:type="spellStart"/>
      <w:r w:rsidRPr="00ED545B">
        <w:rPr>
          <w:rFonts w:ascii="Times New Roman" w:hAnsi="Times New Roman" w:cs="Times New Roman"/>
        </w:rPr>
        <w:t>RIA-le</w:t>
      </w:r>
      <w:proofErr w:type="spellEnd"/>
      <w:r w:rsidRPr="00ED545B">
        <w:rPr>
          <w:rFonts w:ascii="Times New Roman" w:hAnsi="Times New Roman" w:cs="Times New Roman"/>
        </w:rPr>
        <w:t xml:space="preserve"> seadusest tulenev konkreetne alus maksusaladust sisaldava teabe osaliseks töötlemiseks „Postkast 2.0 rakendus“ vahendusel teadete edastamise võimaldamiseks. </w:t>
      </w:r>
    </w:p>
    <w:p w14:paraId="6DDC8DD4" w14:textId="77777777" w:rsidR="00F50234" w:rsidRPr="00ED545B" w:rsidRDefault="00F50234" w:rsidP="00F41597">
      <w:pPr>
        <w:jc w:val="both"/>
        <w:rPr>
          <w:rFonts w:ascii="Times New Roman" w:hAnsi="Times New Roman" w:cs="Times New Roman"/>
        </w:rPr>
      </w:pPr>
    </w:p>
    <w:p w14:paraId="35B4E873" w14:textId="703A52F5" w:rsidR="008C60F2" w:rsidRPr="00ED545B" w:rsidRDefault="00F50234" w:rsidP="00F41597">
      <w:pPr>
        <w:jc w:val="both"/>
        <w:rPr>
          <w:rFonts w:ascii="Times New Roman" w:hAnsi="Times New Roman" w:cs="Times New Roman"/>
        </w:rPr>
      </w:pPr>
      <w:r w:rsidRPr="00ED545B">
        <w:rPr>
          <w:rFonts w:ascii="Times New Roman" w:hAnsi="Times New Roman" w:cs="Times New Roman"/>
        </w:rPr>
        <w:t>Seega on muudatus õiguspärane ning kooskõlas kehtiva isikuandmete kaitse regulatsiooniga. </w:t>
      </w:r>
    </w:p>
    <w:p w14:paraId="3B352E18" w14:textId="77777777" w:rsidR="008C60F2" w:rsidRPr="00ED545B" w:rsidRDefault="008C60F2" w:rsidP="00F41597">
      <w:pPr>
        <w:jc w:val="both"/>
        <w:rPr>
          <w:rFonts w:ascii="Times New Roman" w:hAnsi="Times New Roman"/>
        </w:rPr>
      </w:pPr>
    </w:p>
    <w:p w14:paraId="1DF5B904" w14:textId="46784BB8" w:rsidR="003C3401" w:rsidRPr="00ED545B" w:rsidRDefault="0025145F" w:rsidP="00F41597">
      <w:pPr>
        <w:jc w:val="both"/>
        <w:rPr>
          <w:rFonts w:ascii="Times New Roman" w:hAnsi="Times New Roman" w:cs="Times New Roman"/>
          <w:i/>
          <w:iCs/>
        </w:rPr>
      </w:pPr>
      <w:r w:rsidRPr="00ED545B">
        <w:rPr>
          <w:rFonts w:ascii="Times New Roman" w:hAnsi="Times New Roman" w:cs="Times New Roman"/>
          <w:b/>
          <w:bCs/>
          <w:i/>
          <w:iCs/>
        </w:rPr>
        <w:t>6</w:t>
      </w:r>
      <w:r w:rsidR="003C3401" w:rsidRPr="00ED545B">
        <w:rPr>
          <w:rFonts w:ascii="Times New Roman" w:hAnsi="Times New Roman" w:cs="Times New Roman"/>
          <w:b/>
          <w:bCs/>
          <w:i/>
          <w:iCs/>
        </w:rPr>
        <w:t>.2.</w:t>
      </w:r>
      <w:r w:rsidR="005548A5" w:rsidRPr="00ED545B">
        <w:rPr>
          <w:rFonts w:ascii="Times New Roman" w:hAnsi="Times New Roman" w:cs="Times New Roman"/>
          <w:b/>
          <w:bCs/>
          <w:i/>
          <w:iCs/>
        </w:rPr>
        <w:t>2</w:t>
      </w:r>
      <w:r w:rsidR="003C3401" w:rsidRPr="00ED545B">
        <w:rPr>
          <w:rFonts w:ascii="Times New Roman" w:hAnsi="Times New Roman" w:cs="Times New Roman"/>
          <w:b/>
          <w:bCs/>
          <w:i/>
          <w:iCs/>
        </w:rPr>
        <w:t xml:space="preserve"> Sotsiaalne, sealhulgas demograafiline mõju</w:t>
      </w:r>
      <w:r w:rsidR="003C3401" w:rsidRPr="00ED545B">
        <w:rPr>
          <w:rFonts w:ascii="Times New Roman" w:hAnsi="Times New Roman" w:cs="Times New Roman"/>
          <w:i/>
          <w:iCs/>
        </w:rPr>
        <w:t> </w:t>
      </w:r>
    </w:p>
    <w:p w14:paraId="228673B7" w14:textId="77777777" w:rsidR="005548A5" w:rsidRPr="00ED545B" w:rsidRDefault="005548A5" w:rsidP="00F41597">
      <w:pPr>
        <w:jc w:val="both"/>
        <w:rPr>
          <w:rFonts w:ascii="Times New Roman" w:hAnsi="Times New Roman" w:cs="Times New Roman"/>
        </w:rPr>
      </w:pPr>
    </w:p>
    <w:p w14:paraId="76C78479" w14:textId="77777777" w:rsidR="003C3401" w:rsidRPr="00ED545B" w:rsidRDefault="003C3401" w:rsidP="00F41597">
      <w:pPr>
        <w:jc w:val="both"/>
        <w:rPr>
          <w:rFonts w:ascii="Times New Roman" w:hAnsi="Times New Roman" w:cs="Times New Roman"/>
        </w:rPr>
      </w:pPr>
      <w:r w:rsidRPr="00ED545B">
        <w:rPr>
          <w:rFonts w:ascii="Times New Roman" w:hAnsi="Times New Roman" w:cs="Times New Roman"/>
        </w:rPr>
        <w:t>Muudatusel puudub otsene sotsiaalne ja demograafiline mõju. Inimese jaoks muutub vaid kanal, mille kaudu MTA teated saabuma hakkavad. Täiendavaid kohustusi muudatus ei pane. Kaudselt võib see parandada maksukohustuslaste teavitamise efektiivsust, mis võib vähendada teadmatusest tingitud maksude maksmise- või deklaratsioonide esitamise hilinemisi kuna ametlik e-posti aadress võimaldab isikutel hallata MTA saadetud elektroonilisi teateid turvaliselt, mugavalt ühes keskkonnas. </w:t>
      </w:r>
    </w:p>
    <w:p w14:paraId="5F3214BC" w14:textId="77777777" w:rsidR="003C3401" w:rsidRPr="00ED545B" w:rsidRDefault="003C3401" w:rsidP="00F41597">
      <w:pPr>
        <w:jc w:val="both"/>
        <w:rPr>
          <w:rFonts w:ascii="Times New Roman" w:hAnsi="Times New Roman" w:cs="Times New Roman"/>
        </w:rPr>
      </w:pPr>
    </w:p>
    <w:p w14:paraId="1F525707" w14:textId="100F5D00" w:rsidR="003C3401" w:rsidRPr="00ED545B" w:rsidRDefault="0025145F" w:rsidP="00F41597">
      <w:pPr>
        <w:jc w:val="both"/>
        <w:rPr>
          <w:rFonts w:ascii="Times New Roman" w:hAnsi="Times New Roman" w:cs="Times New Roman"/>
          <w:i/>
          <w:iCs/>
        </w:rPr>
      </w:pPr>
      <w:r w:rsidRPr="00ED545B">
        <w:rPr>
          <w:rFonts w:ascii="Times New Roman" w:hAnsi="Times New Roman" w:cs="Times New Roman"/>
          <w:b/>
          <w:bCs/>
          <w:i/>
          <w:iCs/>
        </w:rPr>
        <w:t>6</w:t>
      </w:r>
      <w:r w:rsidR="005548A5" w:rsidRPr="00ED545B">
        <w:rPr>
          <w:rFonts w:ascii="Times New Roman" w:hAnsi="Times New Roman" w:cs="Times New Roman"/>
          <w:b/>
          <w:bCs/>
          <w:i/>
          <w:iCs/>
        </w:rPr>
        <w:t xml:space="preserve">.2.3 </w:t>
      </w:r>
      <w:r w:rsidR="003C3401" w:rsidRPr="00ED545B">
        <w:rPr>
          <w:rFonts w:ascii="Times New Roman" w:hAnsi="Times New Roman" w:cs="Times New Roman"/>
          <w:b/>
          <w:bCs/>
          <w:i/>
          <w:iCs/>
        </w:rPr>
        <w:t>Mõju riigiasutuste ja kohaliku omavalitsuse korraldusele</w:t>
      </w:r>
      <w:r w:rsidR="003C3401" w:rsidRPr="00ED545B">
        <w:rPr>
          <w:rFonts w:ascii="Times New Roman" w:hAnsi="Times New Roman" w:cs="Times New Roman"/>
          <w:i/>
          <w:iCs/>
        </w:rPr>
        <w:t> </w:t>
      </w:r>
    </w:p>
    <w:p w14:paraId="19A7ED3D" w14:textId="77777777" w:rsidR="005548A5" w:rsidRPr="00ED545B" w:rsidRDefault="005548A5" w:rsidP="00F41597">
      <w:pPr>
        <w:jc w:val="both"/>
        <w:rPr>
          <w:rFonts w:ascii="Times New Roman" w:hAnsi="Times New Roman" w:cs="Times New Roman"/>
        </w:rPr>
      </w:pPr>
    </w:p>
    <w:p w14:paraId="34E15C25" w14:textId="56D91E5B" w:rsidR="003C3401" w:rsidRPr="00ED545B" w:rsidRDefault="003C3401" w:rsidP="00F41597">
      <w:pPr>
        <w:jc w:val="both"/>
        <w:rPr>
          <w:rFonts w:ascii="Times New Roman" w:hAnsi="Times New Roman" w:cs="Times New Roman"/>
        </w:rPr>
      </w:pPr>
      <w:r w:rsidRPr="00ED545B">
        <w:rPr>
          <w:rFonts w:ascii="Times New Roman" w:hAnsi="Times New Roman" w:cs="Times New Roman"/>
        </w:rPr>
        <w:t xml:space="preserve">Muudatus mõjutab MTA ning RIA </w:t>
      </w:r>
      <w:r w:rsidR="00686948">
        <w:rPr>
          <w:rFonts w:ascii="Times New Roman" w:hAnsi="Times New Roman" w:cs="Times New Roman"/>
        </w:rPr>
        <w:t>töö</w:t>
      </w:r>
      <w:r w:rsidRPr="00ED545B">
        <w:rPr>
          <w:rFonts w:ascii="Times New Roman" w:hAnsi="Times New Roman" w:cs="Times New Roman"/>
        </w:rPr>
        <w:t xml:space="preserve">korraldust. Sellega kaasneb positiivne mõju MTA töökorraldusele, kuna väheneb vajadus hallata elektrooniliste teadete edastamise süsteemi IRIS. Kui seni on MTA pidanud korraldama teabe väljasaatmise oma ressursside arvelt, võimaldab ametlik e-posti infosüsteem kasutada teabe edastamiseks keskset turvalist kanalit, mida hallatakse keskselt RIA poolt. Nii on </w:t>
      </w:r>
      <w:proofErr w:type="spellStart"/>
      <w:r w:rsidRPr="00ED545B">
        <w:rPr>
          <w:rFonts w:ascii="Times New Roman" w:hAnsi="Times New Roman" w:cs="Times New Roman"/>
        </w:rPr>
        <w:t>MTA-l</w:t>
      </w:r>
      <w:proofErr w:type="spellEnd"/>
      <w:r w:rsidRPr="00ED545B">
        <w:rPr>
          <w:rFonts w:ascii="Times New Roman" w:hAnsi="Times New Roman" w:cs="Times New Roman"/>
        </w:rPr>
        <w:t xml:space="preserve"> võimalik kokku hoida ressursse ja keskenduda oma põhiülesannete täitmisele.</w:t>
      </w:r>
    </w:p>
    <w:p w14:paraId="4498BE8C" w14:textId="77777777" w:rsidR="003C3401" w:rsidRPr="00ED545B" w:rsidRDefault="003C3401" w:rsidP="00F41597">
      <w:pPr>
        <w:jc w:val="both"/>
        <w:rPr>
          <w:rFonts w:ascii="Times New Roman" w:hAnsi="Times New Roman" w:cs="Times New Roman"/>
        </w:rPr>
      </w:pPr>
    </w:p>
    <w:p w14:paraId="32D2E929" w14:textId="77777777" w:rsidR="003C3401" w:rsidRPr="00ED545B" w:rsidRDefault="003C3401" w:rsidP="00F41597">
      <w:pPr>
        <w:jc w:val="both"/>
        <w:rPr>
          <w:rFonts w:ascii="Times New Roman" w:hAnsi="Times New Roman" w:cs="Times New Roman"/>
        </w:rPr>
      </w:pPr>
      <w:proofErr w:type="spellStart"/>
      <w:r w:rsidRPr="00ED545B">
        <w:rPr>
          <w:rFonts w:ascii="Times New Roman" w:hAnsi="Times New Roman" w:cs="Times New Roman"/>
        </w:rPr>
        <w:t>RIA-le</w:t>
      </w:r>
      <w:proofErr w:type="spellEnd"/>
      <w:r w:rsidRPr="00ED545B">
        <w:rPr>
          <w:rFonts w:ascii="Times New Roman" w:hAnsi="Times New Roman" w:cs="Times New Roman"/>
        </w:rPr>
        <w:t xml:space="preserve"> lisandub vastutus Eesti teabevärava kaudu teadete edastamise ja sellega seotud infosüsteemide haldamise eest. Tegemist ei ole uut liiki kohustuste tekkimisega, vaid mõnevõrra laieneb olemasolevate ülesannete maht, kuna RIA ülesandeks on juba praegu pakkuda ametliku e-postkasti teenust. See muudatus on kooskõlas </w:t>
      </w:r>
      <w:proofErr w:type="spellStart"/>
      <w:r w:rsidRPr="00ED545B">
        <w:rPr>
          <w:rFonts w:ascii="Times New Roman" w:hAnsi="Times New Roman" w:cs="Times New Roman"/>
        </w:rPr>
        <w:t>AvTS</w:t>
      </w:r>
      <w:proofErr w:type="spellEnd"/>
      <w:r w:rsidRPr="00ED545B">
        <w:rPr>
          <w:rFonts w:ascii="Times New Roman" w:hAnsi="Times New Roman" w:cs="Times New Roman"/>
        </w:rPr>
        <w:t xml:space="preserve"> § 32¹ lõikega 2, mis sätestab, et Eesti teabevärava haldamise ja arendamise tagab Justiits- ja Digiministeerium mille haldusalas RIA on. </w:t>
      </w:r>
    </w:p>
    <w:p w14:paraId="60479DBD" w14:textId="77777777" w:rsidR="003C3401" w:rsidRPr="00ED545B" w:rsidRDefault="003C3401" w:rsidP="00F41597">
      <w:pPr>
        <w:jc w:val="both"/>
        <w:rPr>
          <w:rFonts w:ascii="Times New Roman" w:hAnsi="Times New Roman" w:cs="Times New Roman"/>
        </w:rPr>
      </w:pPr>
    </w:p>
    <w:p w14:paraId="70EE51A9" w14:textId="2E740848" w:rsidR="003C3401" w:rsidRPr="00ED545B" w:rsidRDefault="003C3401" w:rsidP="00461A17">
      <w:pPr>
        <w:jc w:val="both"/>
        <w:rPr>
          <w:rFonts w:ascii="Times New Roman" w:hAnsi="Times New Roman" w:cs="Times New Roman"/>
        </w:rPr>
      </w:pPr>
      <w:r w:rsidRPr="00ED545B">
        <w:rPr>
          <w:rFonts w:ascii="Times New Roman" w:hAnsi="Times New Roman" w:cs="Times New Roman"/>
        </w:rPr>
        <w:t>MKS muudatus puudutab kitsalt RIA õigust töödelda andmeid, mis on kaitstud maksusaladusega. Muudatuse osaks ei ole arendused, mida Eesti teabevärava kasutuselevõtmine eeldab. Seetõttu ei käsitleta mõjude osas asutuste arendustegevusega seonduvat. </w:t>
      </w:r>
    </w:p>
    <w:p w14:paraId="46335394" w14:textId="77777777" w:rsidR="0013325A" w:rsidRPr="00ED545B" w:rsidRDefault="0013325A" w:rsidP="00F41597">
      <w:pPr>
        <w:jc w:val="both"/>
        <w:rPr>
          <w:rFonts w:ascii="Times New Roman" w:hAnsi="Times New Roman"/>
        </w:rPr>
      </w:pPr>
    </w:p>
    <w:p w14:paraId="0B5E6966" w14:textId="3CEAC62D" w:rsidR="00086A54" w:rsidRPr="00ED545B" w:rsidRDefault="00086A54" w:rsidP="00F41597">
      <w:pPr>
        <w:jc w:val="both"/>
        <w:rPr>
          <w:rFonts w:ascii="Times New Roman" w:hAnsi="Times New Roman"/>
          <w:b/>
          <w:bCs/>
        </w:rPr>
      </w:pPr>
      <w:commentRangeStart w:id="7"/>
      <w:r w:rsidRPr="00ED545B">
        <w:rPr>
          <w:rFonts w:ascii="Times New Roman" w:hAnsi="Times New Roman"/>
          <w:b/>
          <w:bCs/>
        </w:rPr>
        <w:t xml:space="preserve">7. </w:t>
      </w:r>
      <w:r w:rsidR="006A7DE8" w:rsidRPr="00ED545B">
        <w:rPr>
          <w:rFonts w:ascii="Times New Roman" w:hAnsi="Times New Roman"/>
          <w:b/>
          <w:bCs/>
        </w:rPr>
        <w:t>Rakendusaktid</w:t>
      </w:r>
      <w:commentRangeEnd w:id="7"/>
      <w:r w:rsidR="005B23EF">
        <w:rPr>
          <w:rStyle w:val="Kommentaariviide"/>
        </w:rPr>
        <w:commentReference w:id="7"/>
      </w:r>
    </w:p>
    <w:p w14:paraId="38ED17A6" w14:textId="77777777" w:rsidR="006A7DE8" w:rsidRPr="00ED545B" w:rsidRDefault="006A7DE8" w:rsidP="00F41597">
      <w:pPr>
        <w:jc w:val="both"/>
        <w:rPr>
          <w:rFonts w:ascii="Times New Roman" w:hAnsi="Times New Roman"/>
        </w:rPr>
      </w:pPr>
    </w:p>
    <w:p w14:paraId="3DAC4D24" w14:textId="0C6069EA" w:rsidR="006A7DE8" w:rsidRPr="00ED545B" w:rsidRDefault="006A7DE8" w:rsidP="00F41597">
      <w:pPr>
        <w:jc w:val="both"/>
        <w:rPr>
          <w:rFonts w:ascii="Times New Roman" w:hAnsi="Times New Roman"/>
        </w:rPr>
      </w:pPr>
      <w:commentRangeStart w:id="8"/>
      <w:r w:rsidRPr="00ED545B">
        <w:rPr>
          <w:rFonts w:ascii="Times New Roman" w:hAnsi="Times New Roman"/>
        </w:rPr>
        <w:t xml:space="preserve">Rakendusaktid puuduvad. </w:t>
      </w:r>
      <w:commentRangeEnd w:id="8"/>
      <w:r w:rsidR="00072CB4">
        <w:rPr>
          <w:rStyle w:val="Kommentaariviide"/>
        </w:rPr>
        <w:commentReference w:id="8"/>
      </w:r>
    </w:p>
    <w:p w14:paraId="37D8BE8E" w14:textId="77777777" w:rsidR="006A7DE8" w:rsidRPr="00ED545B" w:rsidRDefault="006A7DE8" w:rsidP="00F41597">
      <w:pPr>
        <w:jc w:val="both"/>
        <w:rPr>
          <w:rFonts w:ascii="Times New Roman" w:hAnsi="Times New Roman"/>
        </w:rPr>
      </w:pPr>
    </w:p>
    <w:p w14:paraId="239BFA9E" w14:textId="39DA8A79" w:rsidR="00D37D94" w:rsidRPr="00ED545B" w:rsidRDefault="006A7DE8" w:rsidP="00F41597">
      <w:pPr>
        <w:rPr>
          <w:rFonts w:ascii="Times New Roman" w:hAnsi="Times New Roman"/>
          <w:b/>
          <w:bCs/>
        </w:rPr>
      </w:pPr>
      <w:r w:rsidRPr="00ED545B">
        <w:rPr>
          <w:rFonts w:ascii="Times New Roman" w:hAnsi="Times New Roman"/>
          <w:b/>
          <w:bCs/>
        </w:rPr>
        <w:t>8</w:t>
      </w:r>
      <w:r w:rsidR="00D37D94" w:rsidRPr="00ED545B">
        <w:rPr>
          <w:rFonts w:ascii="Times New Roman" w:hAnsi="Times New Roman"/>
          <w:b/>
          <w:bCs/>
        </w:rPr>
        <w:t>. S</w:t>
      </w:r>
      <w:r w:rsidR="00B93A85" w:rsidRPr="00ED545B">
        <w:rPr>
          <w:rFonts w:ascii="Times New Roman" w:hAnsi="Times New Roman"/>
          <w:b/>
          <w:bCs/>
        </w:rPr>
        <w:t>eaduse rakendamisega seotud riigi ja kohaliku omavalitsuse tegevused, eeldatavad kulud ja tulud</w:t>
      </w:r>
      <w:r w:rsidR="00B93A85" w:rsidRPr="00ED545B">
        <w:br/>
      </w:r>
    </w:p>
    <w:p w14:paraId="1F2FEAA8" w14:textId="50E6A94A" w:rsidR="00C257B0" w:rsidRPr="00ED545B" w:rsidRDefault="006A7DE8" w:rsidP="00F41597">
      <w:pPr>
        <w:jc w:val="both"/>
        <w:rPr>
          <w:rFonts w:ascii="Times New Roman" w:hAnsi="Times New Roman"/>
          <w:b/>
          <w:bCs/>
        </w:rPr>
      </w:pPr>
      <w:r w:rsidRPr="00ED545B">
        <w:rPr>
          <w:rFonts w:ascii="Times New Roman" w:hAnsi="Times New Roman"/>
          <w:b/>
          <w:bCs/>
        </w:rPr>
        <w:t>8</w:t>
      </w:r>
      <w:r w:rsidR="00C257B0" w:rsidRPr="00ED545B">
        <w:rPr>
          <w:rFonts w:ascii="Times New Roman" w:hAnsi="Times New Roman"/>
          <w:b/>
          <w:bCs/>
        </w:rPr>
        <w:t>.1 MSMS</w:t>
      </w:r>
    </w:p>
    <w:p w14:paraId="0E79EDBD" w14:textId="77777777" w:rsidR="00C257B0" w:rsidRPr="00ED545B" w:rsidRDefault="00C257B0" w:rsidP="00F41597">
      <w:pPr>
        <w:jc w:val="both"/>
        <w:rPr>
          <w:rFonts w:ascii="Times New Roman" w:hAnsi="Times New Roman"/>
        </w:rPr>
      </w:pPr>
    </w:p>
    <w:p w14:paraId="24FFAC16" w14:textId="4DEC4BAE" w:rsidR="18EF3071" w:rsidRPr="00ED545B" w:rsidRDefault="18EF3071" w:rsidP="00F41597">
      <w:pPr>
        <w:jc w:val="both"/>
        <w:rPr>
          <w:rFonts w:ascii="Times New Roman" w:hAnsi="Times New Roman"/>
        </w:rPr>
      </w:pPr>
      <w:r w:rsidRPr="00ED545B">
        <w:rPr>
          <w:rFonts w:ascii="Times New Roman" w:hAnsi="Times New Roman"/>
        </w:rPr>
        <w:t>8- ja 9-kohaliste sõidukite maksureeglite muutmine vähendab mootorsõidukimaksu laekumist 1,7 miljoni euro võrra</w:t>
      </w:r>
      <w:r w:rsidR="005E4A67" w:rsidRPr="00ED545B">
        <w:rPr>
          <w:rFonts w:ascii="Times New Roman" w:hAnsi="Times New Roman"/>
        </w:rPr>
        <w:t xml:space="preserve"> esimesel rakendumise täisaastal</w:t>
      </w:r>
      <w:r w:rsidRPr="00ED545B">
        <w:rPr>
          <w:rFonts w:ascii="Times New Roman" w:hAnsi="Times New Roman"/>
        </w:rPr>
        <w:t>.</w:t>
      </w:r>
      <w:r w:rsidR="001F4108" w:rsidRPr="00ED545B">
        <w:rPr>
          <w:rFonts w:ascii="Times New Roman" w:hAnsi="Times New Roman"/>
        </w:rPr>
        <w:t xml:space="preserve"> </w:t>
      </w:r>
      <w:bookmarkStart w:id="9" w:name="_Hlk203563963"/>
      <w:r w:rsidRPr="00ED545B">
        <w:rPr>
          <w:rFonts w:ascii="Times New Roman" w:hAnsi="Times New Roman"/>
        </w:rPr>
        <w:t xml:space="preserve">Lastepõhine mootorsõidukimaksu </w:t>
      </w:r>
      <w:r w:rsidR="00A25A8A" w:rsidRPr="00ED545B">
        <w:rPr>
          <w:rFonts w:ascii="Times New Roman" w:hAnsi="Times New Roman"/>
        </w:rPr>
        <w:t>vähendus</w:t>
      </w:r>
      <w:r w:rsidRPr="00ED545B">
        <w:rPr>
          <w:rFonts w:ascii="Times New Roman" w:hAnsi="Times New Roman"/>
        </w:rPr>
        <w:t xml:space="preserve"> vähendab maksulaekumist 16,3 miljoni euro võrra</w:t>
      </w:r>
      <w:r w:rsidR="005E4A67" w:rsidRPr="00ED545B">
        <w:rPr>
          <w:rFonts w:ascii="Times New Roman" w:hAnsi="Times New Roman"/>
        </w:rPr>
        <w:t xml:space="preserve"> aastas</w:t>
      </w:r>
      <w:r w:rsidRPr="00ED545B">
        <w:rPr>
          <w:rFonts w:ascii="Times New Roman" w:hAnsi="Times New Roman"/>
        </w:rPr>
        <w:t>.</w:t>
      </w:r>
      <w:r w:rsidR="00B77761" w:rsidRPr="00ED545B">
        <w:rPr>
          <w:rFonts w:ascii="Times New Roman" w:hAnsi="Times New Roman"/>
        </w:rPr>
        <w:t xml:space="preserve"> </w:t>
      </w:r>
      <w:r w:rsidR="001F4108" w:rsidRPr="00ED545B">
        <w:rPr>
          <w:rFonts w:ascii="Times New Roman" w:hAnsi="Times New Roman"/>
        </w:rPr>
        <w:t>Hinnangute aluseks on maksuteated ja liiklusregister 2025. aasta juuni seisuga ning hinnangud</w:t>
      </w:r>
      <w:r w:rsidR="005E4A67" w:rsidRPr="00ED545B">
        <w:rPr>
          <w:rFonts w:ascii="Times New Roman" w:hAnsi="Times New Roman"/>
        </w:rPr>
        <w:t xml:space="preserve"> ei arvesta potentsiaalsete muudatustega autopargis.</w:t>
      </w:r>
      <w:bookmarkEnd w:id="9"/>
    </w:p>
    <w:p w14:paraId="4AA30012" w14:textId="08619D27" w:rsidR="26EEDC19" w:rsidRPr="00ED545B" w:rsidRDefault="26EEDC19" w:rsidP="00F41597">
      <w:pPr>
        <w:jc w:val="both"/>
        <w:rPr>
          <w:rFonts w:ascii="Times New Roman" w:hAnsi="Times New Roman"/>
        </w:rPr>
      </w:pPr>
    </w:p>
    <w:p w14:paraId="2BE01113" w14:textId="08CD0068" w:rsidR="00310E0F" w:rsidRPr="00ED545B" w:rsidRDefault="00310E0F" w:rsidP="00F41597">
      <w:pPr>
        <w:jc w:val="both"/>
        <w:rPr>
          <w:rFonts w:ascii="Times New Roman" w:hAnsi="Times New Roman"/>
        </w:rPr>
      </w:pPr>
      <w:r w:rsidRPr="00ED545B">
        <w:rPr>
          <w:rFonts w:ascii="Times New Roman" w:hAnsi="Times New Roman"/>
        </w:rPr>
        <w:t xml:space="preserve">MTA on kaardistanud infosüsteemide muutmisvajadused ja eelarvestanud arendused. Muudatused hõlmavad 2025. a maksustamisperioodi kohta väljastatud mootorsõidukimaksu ümberarvutamist, väljastatud maksuteadete muutmist ja enammakstud mootorsõidukimaksu tagastamist ning alates 2026. a maksustamisperioodist lapse eest mootorsõidukimaksu kohustuse vähendamise rakendamist ning infosüsteemide muudatuste turvatestide läbiviimist. </w:t>
      </w:r>
    </w:p>
    <w:p w14:paraId="4DFBC391" w14:textId="77777777" w:rsidR="00310E0F" w:rsidRPr="00ED545B" w:rsidRDefault="00310E0F" w:rsidP="00F41597">
      <w:pPr>
        <w:jc w:val="both"/>
        <w:rPr>
          <w:rFonts w:ascii="Times New Roman" w:hAnsi="Times New Roman"/>
        </w:rPr>
      </w:pPr>
    </w:p>
    <w:p w14:paraId="4E8A7E52" w14:textId="2A3D0760" w:rsidR="00310E0F" w:rsidRPr="00ED545B" w:rsidRDefault="00310E0F" w:rsidP="00F41597">
      <w:pPr>
        <w:jc w:val="both"/>
        <w:rPr>
          <w:rFonts w:ascii="Times New Roman" w:hAnsi="Times New Roman"/>
        </w:rPr>
      </w:pPr>
      <w:r w:rsidRPr="00ED545B">
        <w:rPr>
          <w:rFonts w:ascii="Times New Roman" w:hAnsi="Times New Roman"/>
        </w:rPr>
        <w:t>Loodava lastega sõiduki omanikele ja vastutavatele kasutajatele mõeldud muudatusega seoses tuleb MTA infosüsteemides teha 680 000 euro ulatuses arendusi. Kuna muudatused on planeeritud jõustuma kahes osas (tagasiulatuvalt alates 01.12.2025 ja püsivalt alates 01.01.2026), siis jaguneb investeeringuvajadus kahe aasta vahel:</w:t>
      </w:r>
    </w:p>
    <w:p w14:paraId="321CF82A" w14:textId="77777777" w:rsidR="00310E0F" w:rsidRPr="00ED545B" w:rsidRDefault="00310E0F" w:rsidP="00F41597">
      <w:pPr>
        <w:jc w:val="both"/>
        <w:rPr>
          <w:rFonts w:ascii="Times New Roman" w:hAnsi="Times New Roman"/>
        </w:rPr>
      </w:pPr>
    </w:p>
    <w:tbl>
      <w:tblPr>
        <w:tblStyle w:val="Kontuurtabel"/>
        <w:tblW w:w="0" w:type="auto"/>
        <w:tblLook w:val="04A0" w:firstRow="1" w:lastRow="0" w:firstColumn="1" w:lastColumn="0" w:noHBand="0" w:noVBand="1"/>
      </w:tblPr>
      <w:tblGrid>
        <w:gridCol w:w="3686"/>
        <w:gridCol w:w="1622"/>
      </w:tblGrid>
      <w:tr w:rsidR="00310E0F" w:rsidRPr="00ED545B" w14:paraId="02CB5B16" w14:textId="77777777" w:rsidTr="00310E0F">
        <w:tc>
          <w:tcPr>
            <w:tcW w:w="3686" w:type="dxa"/>
            <w:tcBorders>
              <w:top w:val="single" w:sz="4" w:space="0" w:color="auto"/>
              <w:left w:val="single" w:sz="4" w:space="0" w:color="auto"/>
              <w:bottom w:val="single" w:sz="4" w:space="0" w:color="auto"/>
              <w:right w:val="single" w:sz="4" w:space="0" w:color="auto"/>
            </w:tcBorders>
            <w:hideMark/>
          </w:tcPr>
          <w:p w14:paraId="1C693E13" w14:textId="413682E0" w:rsidR="00310E0F" w:rsidRPr="00ED545B" w:rsidRDefault="00310E0F" w:rsidP="00F41597">
            <w:pPr>
              <w:jc w:val="both"/>
              <w:rPr>
                <w:rFonts w:ascii="Times New Roman" w:hAnsi="Times New Roman"/>
                <w:lang w:val="en-US"/>
              </w:rPr>
            </w:pPr>
            <w:r w:rsidRPr="00ED545B">
              <w:rPr>
                <w:rFonts w:ascii="Times New Roman" w:hAnsi="Times New Roman"/>
                <w:lang w:val="en-US"/>
              </w:rPr>
              <w:t>IT-investeeringute vajadus 2025. a</w:t>
            </w:r>
          </w:p>
        </w:tc>
        <w:tc>
          <w:tcPr>
            <w:tcW w:w="1622" w:type="dxa"/>
            <w:tcBorders>
              <w:top w:val="single" w:sz="4" w:space="0" w:color="auto"/>
              <w:left w:val="single" w:sz="4" w:space="0" w:color="auto"/>
              <w:bottom w:val="single" w:sz="4" w:space="0" w:color="auto"/>
              <w:right w:val="single" w:sz="4" w:space="0" w:color="auto"/>
            </w:tcBorders>
            <w:vAlign w:val="center"/>
            <w:hideMark/>
          </w:tcPr>
          <w:p w14:paraId="0C7F1813" w14:textId="77777777" w:rsidR="00310E0F" w:rsidRPr="00ED545B" w:rsidRDefault="00310E0F" w:rsidP="00F41597">
            <w:pPr>
              <w:jc w:val="both"/>
              <w:rPr>
                <w:rFonts w:ascii="Times New Roman" w:hAnsi="Times New Roman"/>
                <w:lang w:val="en-US"/>
              </w:rPr>
            </w:pPr>
            <w:r w:rsidRPr="00ED545B">
              <w:rPr>
                <w:rFonts w:ascii="Times New Roman" w:hAnsi="Times New Roman"/>
                <w:lang w:val="en-US"/>
              </w:rPr>
              <w:t>270 000 €</w:t>
            </w:r>
          </w:p>
        </w:tc>
      </w:tr>
      <w:tr w:rsidR="00310E0F" w:rsidRPr="00ED545B" w14:paraId="00D75DF1" w14:textId="77777777" w:rsidTr="00310E0F">
        <w:tc>
          <w:tcPr>
            <w:tcW w:w="3686" w:type="dxa"/>
            <w:tcBorders>
              <w:top w:val="single" w:sz="4" w:space="0" w:color="auto"/>
              <w:left w:val="single" w:sz="4" w:space="0" w:color="auto"/>
              <w:bottom w:val="single" w:sz="4" w:space="0" w:color="auto"/>
              <w:right w:val="single" w:sz="4" w:space="0" w:color="auto"/>
            </w:tcBorders>
            <w:hideMark/>
          </w:tcPr>
          <w:p w14:paraId="4E7207B9" w14:textId="77C7A39B" w:rsidR="00310E0F" w:rsidRPr="00ED545B" w:rsidRDefault="00310E0F" w:rsidP="00F41597">
            <w:pPr>
              <w:jc w:val="both"/>
              <w:rPr>
                <w:rFonts w:ascii="Times New Roman" w:hAnsi="Times New Roman"/>
                <w:lang w:val="en-US"/>
              </w:rPr>
            </w:pPr>
            <w:r w:rsidRPr="00ED545B">
              <w:rPr>
                <w:rFonts w:ascii="Times New Roman" w:hAnsi="Times New Roman"/>
                <w:lang w:val="en-US"/>
              </w:rPr>
              <w:t>IT investeeringute vajadus 2026. a</w:t>
            </w:r>
          </w:p>
        </w:tc>
        <w:tc>
          <w:tcPr>
            <w:tcW w:w="1622" w:type="dxa"/>
            <w:tcBorders>
              <w:top w:val="single" w:sz="4" w:space="0" w:color="auto"/>
              <w:left w:val="single" w:sz="4" w:space="0" w:color="auto"/>
              <w:bottom w:val="single" w:sz="4" w:space="0" w:color="auto"/>
              <w:right w:val="single" w:sz="4" w:space="0" w:color="auto"/>
            </w:tcBorders>
            <w:vAlign w:val="center"/>
            <w:hideMark/>
          </w:tcPr>
          <w:p w14:paraId="079F2EE9" w14:textId="77777777" w:rsidR="00310E0F" w:rsidRPr="00ED545B" w:rsidRDefault="00310E0F" w:rsidP="00F41597">
            <w:pPr>
              <w:jc w:val="both"/>
              <w:rPr>
                <w:rFonts w:ascii="Times New Roman" w:hAnsi="Times New Roman"/>
                <w:lang w:val="en-US"/>
              </w:rPr>
            </w:pPr>
            <w:r w:rsidRPr="00ED545B">
              <w:rPr>
                <w:rFonts w:ascii="Times New Roman" w:hAnsi="Times New Roman"/>
                <w:lang w:val="en-US"/>
              </w:rPr>
              <w:t>410 000 €</w:t>
            </w:r>
          </w:p>
        </w:tc>
      </w:tr>
      <w:tr w:rsidR="00310E0F" w:rsidRPr="00ED545B" w14:paraId="0DB42E3C" w14:textId="77777777" w:rsidTr="00310E0F">
        <w:tc>
          <w:tcPr>
            <w:tcW w:w="3686" w:type="dxa"/>
            <w:tcBorders>
              <w:top w:val="single" w:sz="4" w:space="0" w:color="auto"/>
              <w:left w:val="single" w:sz="4" w:space="0" w:color="auto"/>
              <w:bottom w:val="single" w:sz="4" w:space="0" w:color="auto"/>
              <w:right w:val="single" w:sz="4" w:space="0" w:color="auto"/>
            </w:tcBorders>
            <w:hideMark/>
          </w:tcPr>
          <w:p w14:paraId="613B89FD" w14:textId="61BC707F" w:rsidR="00310E0F" w:rsidRPr="00ED545B" w:rsidRDefault="00310E0F" w:rsidP="00F41597">
            <w:pPr>
              <w:jc w:val="right"/>
              <w:rPr>
                <w:rFonts w:ascii="Times New Roman" w:hAnsi="Times New Roman"/>
                <w:b/>
                <w:lang w:val="en-US"/>
              </w:rPr>
            </w:pPr>
            <w:r w:rsidRPr="00ED545B">
              <w:rPr>
                <w:rFonts w:ascii="Times New Roman" w:hAnsi="Times New Roman"/>
                <w:b/>
                <w:lang w:val="en-US"/>
              </w:rPr>
              <w:t>KOKKU:</w:t>
            </w:r>
          </w:p>
        </w:tc>
        <w:tc>
          <w:tcPr>
            <w:tcW w:w="1622" w:type="dxa"/>
            <w:tcBorders>
              <w:top w:val="single" w:sz="4" w:space="0" w:color="auto"/>
              <w:left w:val="single" w:sz="4" w:space="0" w:color="auto"/>
              <w:bottom w:val="single" w:sz="4" w:space="0" w:color="auto"/>
              <w:right w:val="single" w:sz="4" w:space="0" w:color="auto"/>
            </w:tcBorders>
            <w:vAlign w:val="center"/>
            <w:hideMark/>
          </w:tcPr>
          <w:p w14:paraId="4429ABE4" w14:textId="77777777" w:rsidR="00310E0F" w:rsidRPr="00ED545B" w:rsidRDefault="00310E0F" w:rsidP="00F41597">
            <w:pPr>
              <w:jc w:val="both"/>
              <w:rPr>
                <w:rFonts w:ascii="Times New Roman" w:hAnsi="Times New Roman"/>
                <w:b/>
                <w:lang w:val="en-US"/>
              </w:rPr>
            </w:pPr>
            <w:r w:rsidRPr="00ED545B">
              <w:rPr>
                <w:rFonts w:ascii="Times New Roman" w:hAnsi="Times New Roman"/>
                <w:b/>
                <w:lang w:val="en-US"/>
              </w:rPr>
              <w:t>680 000 €</w:t>
            </w:r>
          </w:p>
        </w:tc>
      </w:tr>
    </w:tbl>
    <w:p w14:paraId="477CB1C3" w14:textId="77777777" w:rsidR="00C257B0" w:rsidRPr="00ED545B" w:rsidRDefault="00C257B0" w:rsidP="00461A17">
      <w:pPr>
        <w:jc w:val="both"/>
        <w:rPr>
          <w:rFonts w:ascii="Times New Roman" w:hAnsi="Times New Roman"/>
        </w:rPr>
      </w:pPr>
    </w:p>
    <w:p w14:paraId="068C3F7F" w14:textId="18E6324E" w:rsidR="00461A17" w:rsidRPr="00ED545B" w:rsidRDefault="00461A17" w:rsidP="00461A17">
      <w:pPr>
        <w:jc w:val="both"/>
        <w:rPr>
          <w:rFonts w:ascii="Times New Roman" w:hAnsi="Times New Roman"/>
        </w:rPr>
      </w:pPr>
      <w:r w:rsidRPr="00ED545B">
        <w:rPr>
          <w:rFonts w:ascii="Times New Roman" w:hAnsi="Times New Roman"/>
        </w:rPr>
        <w:t>Transpordiameti kulu 8- ja 9-kohaliste sõidukite maksureeglite muutmiseks on 185 000 eurot Sealhulgas M1-kategooria muudatus koos API täiendamise, kalkulaatori muudatuse ja MTA X-tee täiendamisega (istekohtade saatmine) on kokku 65 000 eurot; muudatuste X-tee teenuse ümberehitus 120 000 eurot.</w:t>
      </w:r>
    </w:p>
    <w:p w14:paraId="76DDE6FE" w14:textId="77777777" w:rsidR="005C63B7" w:rsidRPr="00ED545B" w:rsidRDefault="005C63B7" w:rsidP="00461A17">
      <w:pPr>
        <w:jc w:val="both"/>
        <w:rPr>
          <w:rFonts w:ascii="Times New Roman" w:hAnsi="Times New Roman"/>
        </w:rPr>
      </w:pPr>
    </w:p>
    <w:p w14:paraId="500297DD" w14:textId="43080815" w:rsidR="005C63B7" w:rsidRPr="00ED545B" w:rsidRDefault="005C63B7" w:rsidP="00461A17">
      <w:pPr>
        <w:jc w:val="both"/>
        <w:rPr>
          <w:rFonts w:ascii="Times New Roman" w:hAnsi="Times New Roman"/>
        </w:rPr>
      </w:pPr>
      <w:r w:rsidRPr="00ED545B">
        <w:rPr>
          <w:rFonts w:ascii="Times New Roman" w:hAnsi="Times New Roman"/>
        </w:rPr>
        <w:t>Eelnõu rakendamise</w:t>
      </w:r>
      <w:r w:rsidR="007751FF" w:rsidRPr="00ED545B">
        <w:rPr>
          <w:rFonts w:ascii="Times New Roman" w:hAnsi="Times New Roman"/>
        </w:rPr>
        <w:t>ks vajaminevad kulud</w:t>
      </w:r>
      <w:r w:rsidR="00A0648B">
        <w:rPr>
          <w:rFonts w:ascii="Times New Roman" w:hAnsi="Times New Roman"/>
        </w:rPr>
        <w:t>e katmiseks esitatakse taotlus</w:t>
      </w:r>
      <w:r w:rsidR="007751FF" w:rsidRPr="00ED545B">
        <w:rPr>
          <w:rFonts w:ascii="Times New Roman" w:hAnsi="Times New Roman"/>
        </w:rPr>
        <w:t xml:space="preserve"> Vabariigi Valitsuse reservist</w:t>
      </w:r>
      <w:r w:rsidR="00A0648B">
        <w:rPr>
          <w:rFonts w:ascii="Times New Roman" w:hAnsi="Times New Roman"/>
        </w:rPr>
        <w:t xml:space="preserve"> raha eraldamiseks</w:t>
      </w:r>
      <w:r w:rsidR="007751FF" w:rsidRPr="00ED545B">
        <w:rPr>
          <w:rFonts w:ascii="Times New Roman" w:hAnsi="Times New Roman"/>
        </w:rPr>
        <w:t>.</w:t>
      </w:r>
    </w:p>
    <w:p w14:paraId="5DFEDCD2" w14:textId="77777777" w:rsidR="00461A17" w:rsidRPr="00ED545B" w:rsidRDefault="00461A17" w:rsidP="00461A17">
      <w:pPr>
        <w:jc w:val="both"/>
        <w:rPr>
          <w:rFonts w:ascii="Times New Roman" w:hAnsi="Times New Roman"/>
        </w:rPr>
      </w:pPr>
    </w:p>
    <w:p w14:paraId="770B63BE" w14:textId="66DBF191" w:rsidR="00C257B0" w:rsidRPr="00ED545B" w:rsidRDefault="006A7DE8" w:rsidP="00F41597">
      <w:pPr>
        <w:rPr>
          <w:rFonts w:ascii="Times New Roman" w:hAnsi="Times New Roman"/>
          <w:b/>
          <w:bCs/>
        </w:rPr>
      </w:pPr>
      <w:r w:rsidRPr="00ED545B">
        <w:rPr>
          <w:rFonts w:ascii="Times New Roman" w:hAnsi="Times New Roman"/>
          <w:b/>
          <w:bCs/>
        </w:rPr>
        <w:t>8</w:t>
      </w:r>
      <w:r w:rsidR="00C257B0" w:rsidRPr="00ED545B">
        <w:rPr>
          <w:rFonts w:ascii="Times New Roman" w:hAnsi="Times New Roman"/>
          <w:b/>
          <w:bCs/>
        </w:rPr>
        <w:t xml:space="preserve">.2 MKS </w:t>
      </w:r>
    </w:p>
    <w:p w14:paraId="67DEC173" w14:textId="77777777" w:rsidR="00C257B0" w:rsidRPr="00ED545B" w:rsidRDefault="00C257B0" w:rsidP="00F41597">
      <w:pPr>
        <w:rPr>
          <w:rFonts w:ascii="Times New Roman" w:hAnsi="Times New Roman"/>
        </w:rPr>
      </w:pPr>
    </w:p>
    <w:p w14:paraId="3D47A77D" w14:textId="77777777" w:rsidR="00F005FD" w:rsidRPr="00ED545B" w:rsidRDefault="00F005FD" w:rsidP="00F41597">
      <w:pPr>
        <w:jc w:val="both"/>
        <w:rPr>
          <w:rFonts w:ascii="Times New Roman" w:hAnsi="Times New Roman" w:cs="Times New Roman"/>
        </w:rPr>
      </w:pPr>
      <w:proofErr w:type="spellStart"/>
      <w:r w:rsidRPr="00ED545B">
        <w:rPr>
          <w:rFonts w:ascii="Times New Roman" w:hAnsi="Times New Roman" w:cs="Times New Roman"/>
        </w:rPr>
        <w:t>RIA-le</w:t>
      </w:r>
      <w:proofErr w:type="spellEnd"/>
      <w:r w:rsidRPr="00ED545B">
        <w:rPr>
          <w:rFonts w:ascii="Times New Roman" w:hAnsi="Times New Roman" w:cs="Times New Roman"/>
        </w:rPr>
        <w:t xml:space="preserve"> maksusaladust sisaldavale teabele juurdepääsuõiguse andmisega ei kaasne </w:t>
      </w:r>
      <w:proofErr w:type="spellStart"/>
      <w:r w:rsidRPr="00ED545B">
        <w:rPr>
          <w:rFonts w:ascii="Times New Roman" w:hAnsi="Times New Roman" w:cs="Times New Roman"/>
        </w:rPr>
        <w:t>MTA-le</w:t>
      </w:r>
      <w:proofErr w:type="spellEnd"/>
      <w:r w:rsidRPr="00ED545B">
        <w:rPr>
          <w:rFonts w:ascii="Times New Roman" w:hAnsi="Times New Roman" w:cs="Times New Roman"/>
        </w:rPr>
        <w:t xml:space="preserve"> uusi otseseid ühekordseid ega iga-aastaseid kulusid. Teadete edastamise süsteemi üleminek uuele platvormile on osa infosüsteemide arendusprojektidest, mille kulud on juba planeeritud.  </w:t>
      </w:r>
    </w:p>
    <w:p w14:paraId="6E0B63A3" w14:textId="77777777" w:rsidR="00C257B0" w:rsidRPr="00ED545B" w:rsidRDefault="00C257B0" w:rsidP="00F41597">
      <w:pPr>
        <w:jc w:val="both"/>
        <w:rPr>
          <w:rFonts w:ascii="Times New Roman" w:hAnsi="Times New Roman"/>
          <w:highlight w:val="yellow"/>
        </w:rPr>
      </w:pPr>
    </w:p>
    <w:p w14:paraId="61D9A8B5" w14:textId="13041881" w:rsidR="00D37D94" w:rsidRPr="00ED545B" w:rsidRDefault="006A7DE8" w:rsidP="00F41597">
      <w:pPr>
        <w:jc w:val="both"/>
        <w:rPr>
          <w:rFonts w:ascii="Times New Roman" w:hAnsi="Times New Roman"/>
          <w:b/>
          <w:bCs/>
        </w:rPr>
      </w:pPr>
      <w:r w:rsidRPr="00ED545B">
        <w:rPr>
          <w:rFonts w:ascii="Times New Roman" w:hAnsi="Times New Roman"/>
          <w:b/>
          <w:bCs/>
        </w:rPr>
        <w:t>9</w:t>
      </w:r>
      <w:r w:rsidR="00D37D94" w:rsidRPr="00ED545B">
        <w:rPr>
          <w:rFonts w:ascii="Times New Roman" w:hAnsi="Times New Roman"/>
          <w:b/>
          <w:bCs/>
        </w:rPr>
        <w:t>. S</w:t>
      </w:r>
      <w:r w:rsidR="00B93A85" w:rsidRPr="00ED545B">
        <w:rPr>
          <w:rFonts w:ascii="Times New Roman" w:hAnsi="Times New Roman"/>
          <w:b/>
          <w:bCs/>
        </w:rPr>
        <w:t>eaduse jõustumine</w:t>
      </w:r>
    </w:p>
    <w:p w14:paraId="570F21A7" w14:textId="77777777" w:rsidR="00D37D94" w:rsidRPr="00ED545B" w:rsidRDefault="00D37D94" w:rsidP="00F41597">
      <w:pPr>
        <w:jc w:val="both"/>
        <w:rPr>
          <w:rFonts w:ascii="Times New Roman" w:hAnsi="Times New Roman"/>
        </w:rPr>
      </w:pPr>
    </w:p>
    <w:p w14:paraId="20DBA16F" w14:textId="22A506A5" w:rsidR="00A9353D" w:rsidRPr="00ED545B" w:rsidRDefault="00A9353D" w:rsidP="00F41597">
      <w:pPr>
        <w:jc w:val="both"/>
        <w:rPr>
          <w:rFonts w:ascii="Times New Roman" w:eastAsia="Aptos" w:hAnsi="Times New Roman" w:cs="Times New Roman"/>
          <w:kern w:val="2"/>
          <w14:ligatures w14:val="standardContextual"/>
        </w:rPr>
      </w:pPr>
      <w:r w:rsidRPr="00ED545B">
        <w:rPr>
          <w:rFonts w:ascii="Times New Roman" w:eastAsia="Aptos" w:hAnsi="Times New Roman" w:cs="Times New Roman"/>
          <w:kern w:val="2"/>
          <w14:ligatures w14:val="standardContextual"/>
        </w:rPr>
        <w:t xml:space="preserve">Seadus jõustub üldises korras, välja arvatud § 1 punktides </w:t>
      </w:r>
      <w:r w:rsidR="00736BF8" w:rsidRPr="00ED545B">
        <w:rPr>
          <w:rFonts w:ascii="Times New Roman" w:eastAsia="Aptos" w:hAnsi="Times New Roman" w:cs="Times New Roman"/>
          <w:kern w:val="2"/>
          <w14:ligatures w14:val="standardContextual"/>
        </w:rPr>
        <w:t>3</w:t>
      </w:r>
      <w:r w:rsidRPr="00ED545B">
        <w:rPr>
          <w:rFonts w:ascii="Times New Roman" w:eastAsia="Aptos" w:hAnsi="Times New Roman" w:cs="Times New Roman"/>
          <w:kern w:val="2"/>
          <w14:ligatures w14:val="standardContextual"/>
        </w:rPr>
        <w:t xml:space="preserve"> ja 4 sätestatud regulatsioon. Üldine jõustumine annab maksuhaldurile võimaluse alustada kohe pärast seaduse jõustumist 2025. a jooksul väljastatud maksuteadete ülevaatamisega ning mootorsõidukimaksu kohustuse vähendamise rakendamisega. </w:t>
      </w:r>
    </w:p>
    <w:p w14:paraId="24CCD08E" w14:textId="77777777" w:rsidR="00A9353D" w:rsidRPr="00ED545B" w:rsidRDefault="00A9353D" w:rsidP="00F41597">
      <w:pPr>
        <w:jc w:val="both"/>
        <w:rPr>
          <w:rFonts w:ascii="Times New Roman" w:eastAsia="Aptos" w:hAnsi="Times New Roman" w:cs="Times New Roman"/>
          <w:kern w:val="2"/>
          <w14:ligatures w14:val="standardContextual"/>
        </w:rPr>
      </w:pPr>
    </w:p>
    <w:p w14:paraId="3F6E72B9" w14:textId="1E19EB63" w:rsidR="00D37D94" w:rsidRPr="00ED545B" w:rsidRDefault="00A9353D" w:rsidP="00F41597">
      <w:pPr>
        <w:jc w:val="both"/>
        <w:rPr>
          <w:rFonts w:ascii="Times New Roman" w:hAnsi="Times New Roman"/>
        </w:rPr>
      </w:pPr>
      <w:r w:rsidRPr="00ED545B">
        <w:rPr>
          <w:rFonts w:ascii="Times New Roman" w:eastAsia="Aptos" w:hAnsi="Times New Roman" w:cs="Times New Roman"/>
          <w:kern w:val="2"/>
          <w14:ligatures w14:val="standardContextual"/>
        </w:rPr>
        <w:t xml:space="preserve">Eelnõu § 1 punktis </w:t>
      </w:r>
      <w:r w:rsidR="00D13247" w:rsidRPr="00ED545B">
        <w:rPr>
          <w:rFonts w:ascii="Times New Roman" w:eastAsia="Aptos" w:hAnsi="Times New Roman" w:cs="Times New Roman"/>
          <w:kern w:val="2"/>
          <w14:ligatures w14:val="standardContextual"/>
        </w:rPr>
        <w:t>3</w:t>
      </w:r>
      <w:r w:rsidRPr="00ED545B">
        <w:rPr>
          <w:rFonts w:ascii="Times New Roman" w:eastAsia="Aptos" w:hAnsi="Times New Roman" w:cs="Times New Roman"/>
          <w:kern w:val="2"/>
          <w14:ligatures w14:val="standardContextual"/>
        </w:rPr>
        <w:t xml:space="preserve"> on sätestatud maksuteate väljastamise aeg pärast liiklusregistri sündmust. Kuna loetelu täiendati mootorsõidukimaksu kohustuse vähendamisel maksuteate loomisega, siis tuleb selle rakendamiseks määrata konkreetne jõustumisaeg, mis on 2025. a 1. detsember. Eelnõu § 1 punktis 4 on sätestatud 8- ja 9-kohaliste sõidukite maksmäära muudatus, mis jõustub arvates uuest maksustamisperioodist 2026. aasta 1. jaanuaril.</w:t>
      </w:r>
    </w:p>
    <w:p w14:paraId="63321608" w14:textId="77777777" w:rsidR="00D37D94" w:rsidRPr="00ED545B" w:rsidRDefault="00D37D94" w:rsidP="00F41597">
      <w:pPr>
        <w:jc w:val="both"/>
        <w:rPr>
          <w:rFonts w:ascii="Times New Roman" w:hAnsi="Times New Roman"/>
        </w:rPr>
      </w:pPr>
    </w:p>
    <w:p w14:paraId="4728856F" w14:textId="6A5EB083" w:rsidR="00B21BB0" w:rsidRPr="00ED545B" w:rsidRDefault="006A7DE8" w:rsidP="00F41597">
      <w:pPr>
        <w:rPr>
          <w:rFonts w:ascii="Times New Roman" w:hAnsi="Times New Roman"/>
          <w:b/>
          <w:bCs/>
        </w:rPr>
      </w:pPr>
      <w:r w:rsidRPr="00ED545B">
        <w:rPr>
          <w:rFonts w:ascii="Times New Roman" w:hAnsi="Times New Roman"/>
          <w:b/>
          <w:bCs/>
        </w:rPr>
        <w:t>10</w:t>
      </w:r>
      <w:r w:rsidR="00D37D94" w:rsidRPr="00ED545B">
        <w:rPr>
          <w:rFonts w:ascii="Times New Roman" w:hAnsi="Times New Roman"/>
          <w:b/>
          <w:bCs/>
        </w:rPr>
        <w:t>. E</w:t>
      </w:r>
      <w:r w:rsidR="00B93A85" w:rsidRPr="00ED545B">
        <w:rPr>
          <w:rFonts w:ascii="Times New Roman" w:hAnsi="Times New Roman"/>
          <w:b/>
          <w:bCs/>
        </w:rPr>
        <w:t>elnõu kooskõlastamine, huvirühmade kaasamine ja avalik</w:t>
      </w:r>
      <w:r w:rsidR="00A9353D" w:rsidRPr="00ED545B">
        <w:rPr>
          <w:rFonts w:ascii="Times New Roman" w:hAnsi="Times New Roman"/>
          <w:b/>
          <w:bCs/>
        </w:rPr>
        <w:t xml:space="preserve"> </w:t>
      </w:r>
      <w:r w:rsidR="00B93A85" w:rsidRPr="00ED545B">
        <w:rPr>
          <w:rFonts w:ascii="Times New Roman" w:hAnsi="Times New Roman"/>
          <w:b/>
          <w:bCs/>
        </w:rPr>
        <w:t xml:space="preserve"> konsultatsioon</w:t>
      </w:r>
    </w:p>
    <w:p w14:paraId="6212F6BC" w14:textId="45AA3F56" w:rsidR="00F13EAF" w:rsidRPr="00ED545B" w:rsidRDefault="00F13EAF" w:rsidP="00F41597">
      <w:pPr>
        <w:jc w:val="both"/>
        <w:rPr>
          <w:rFonts w:ascii="Times New Roman" w:hAnsi="Times New Roman"/>
        </w:rPr>
      </w:pPr>
    </w:p>
    <w:p w14:paraId="3D25F7E3" w14:textId="2E7AE7A2" w:rsidR="00007596" w:rsidRPr="00ED545B" w:rsidRDefault="00A9353D" w:rsidP="00461A17">
      <w:pPr>
        <w:pBdr>
          <w:bottom w:val="single" w:sz="12" w:space="1" w:color="auto"/>
        </w:pBdr>
        <w:jc w:val="both"/>
        <w:rPr>
          <w:rFonts w:ascii="Times New Roman" w:hAnsi="Times New Roman"/>
        </w:rPr>
      </w:pPr>
      <w:r w:rsidRPr="00ED545B">
        <w:rPr>
          <w:rFonts w:ascii="Times New Roman" w:hAnsi="Times New Roman"/>
        </w:rPr>
        <w:t>Eelnõu saadet</w:t>
      </w:r>
      <w:r w:rsidR="00C21757" w:rsidRPr="00ED545B">
        <w:rPr>
          <w:rFonts w:ascii="Times New Roman" w:hAnsi="Times New Roman"/>
        </w:rPr>
        <w:t>i</w:t>
      </w:r>
      <w:r w:rsidRPr="00ED545B">
        <w:rPr>
          <w:rFonts w:ascii="Times New Roman" w:hAnsi="Times New Roman"/>
        </w:rPr>
        <w:t xml:space="preserve"> kooskõlastamiseks ministeeriumitele ja arvamuse andmiseks </w:t>
      </w:r>
      <w:r w:rsidR="00310E0F" w:rsidRPr="00ED545B">
        <w:rPr>
          <w:rFonts w:ascii="Times New Roman" w:hAnsi="Times New Roman"/>
        </w:rPr>
        <w:t>erialaliitudele.</w:t>
      </w:r>
      <w:r w:rsidR="00C21757" w:rsidRPr="00ED545B">
        <w:rPr>
          <w:rFonts w:ascii="Times New Roman" w:hAnsi="Times New Roman"/>
        </w:rPr>
        <w:t xml:space="preserve"> Saabunud vastused on kajastatud seletuskirja lisas. </w:t>
      </w:r>
    </w:p>
    <w:p w14:paraId="10CBF41E" w14:textId="77777777" w:rsidR="00007596" w:rsidRPr="00ED545B" w:rsidRDefault="00007596" w:rsidP="00461A17">
      <w:pPr>
        <w:pBdr>
          <w:bottom w:val="single" w:sz="12" w:space="1" w:color="auto"/>
        </w:pBdr>
        <w:jc w:val="both"/>
        <w:rPr>
          <w:rFonts w:ascii="Times New Roman" w:hAnsi="Times New Roman"/>
        </w:rPr>
      </w:pPr>
    </w:p>
    <w:p w14:paraId="2E166262" w14:textId="2C54484C" w:rsidR="000B2338" w:rsidRPr="00ED545B" w:rsidRDefault="000B2338" w:rsidP="00461A17">
      <w:pPr>
        <w:jc w:val="both"/>
        <w:rPr>
          <w:rFonts w:ascii="Times New Roman" w:hAnsi="Times New Roman"/>
        </w:rPr>
      </w:pPr>
      <w:r w:rsidRPr="00ED545B">
        <w:rPr>
          <w:rFonts w:ascii="Times New Roman" w:hAnsi="Times New Roman"/>
        </w:rPr>
        <w:t>Algatab Vabariigi Valitsus</w:t>
      </w:r>
      <w:r w:rsidRPr="00ED545B">
        <w:rPr>
          <w:rFonts w:ascii="Times New Roman" w:hAnsi="Times New Roman"/>
        </w:rPr>
        <w:tab/>
      </w:r>
      <w:r w:rsidRPr="00ED545B">
        <w:rPr>
          <w:rFonts w:ascii="Times New Roman" w:hAnsi="Times New Roman"/>
        </w:rPr>
        <w:tab/>
      </w:r>
      <w:r w:rsidRPr="00ED545B">
        <w:rPr>
          <w:rFonts w:ascii="Times New Roman" w:hAnsi="Times New Roman"/>
        </w:rPr>
        <w:tab/>
        <w:t>2025</w:t>
      </w:r>
    </w:p>
    <w:p w14:paraId="47946963" w14:textId="77777777" w:rsidR="000B2338" w:rsidRPr="00ED545B" w:rsidRDefault="000B2338" w:rsidP="00461A17">
      <w:pPr>
        <w:jc w:val="both"/>
        <w:rPr>
          <w:rFonts w:ascii="Times New Roman" w:hAnsi="Times New Roman"/>
        </w:rPr>
      </w:pPr>
    </w:p>
    <w:p w14:paraId="2A400B88" w14:textId="2CC7BF5F" w:rsidR="000B2338" w:rsidRPr="00ED545B" w:rsidRDefault="000B2338" w:rsidP="00461A17">
      <w:pPr>
        <w:jc w:val="both"/>
        <w:rPr>
          <w:rFonts w:ascii="Times New Roman" w:hAnsi="Times New Roman"/>
        </w:rPr>
      </w:pPr>
      <w:r w:rsidRPr="00ED545B">
        <w:rPr>
          <w:rFonts w:ascii="Times New Roman" w:hAnsi="Times New Roman"/>
        </w:rPr>
        <w:t>(allkirjastatud digitaalselt)</w:t>
      </w:r>
    </w:p>
    <w:sectPr w:rsidR="000B2338" w:rsidRPr="00ED545B" w:rsidSect="00ED545B">
      <w:footerReference w:type="default" r:id="rId2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Joel Kook - JUSTDIGI" w:date="2025-08-29T14:42:00Z" w:initials="JK">
    <w:p w14:paraId="3FBD95CE" w14:textId="77777777" w:rsidR="00E756EE" w:rsidRDefault="00DE1978" w:rsidP="00E756EE">
      <w:pPr>
        <w:pStyle w:val="Kommentaaritekst"/>
      </w:pPr>
      <w:r>
        <w:rPr>
          <w:rStyle w:val="Kommentaariviide"/>
        </w:rPr>
        <w:annotationRef/>
      </w:r>
      <w:r w:rsidR="00E756EE">
        <w:t xml:space="preserve">Endiselt on siit puudu sisuline põhjendus. Piisab korrata minimaalselt sisukokkuvõttes toodut nt nii: </w:t>
      </w:r>
      <w:r w:rsidR="00E756EE">
        <w:rPr>
          <w:i/>
          <w:iCs/>
        </w:rPr>
        <w:t>seeläbi aidatakse toetada lasterikaste perede ja puudega inimeste toimetulekut, kuna need sihtrühmad kasutavad oma igapäevaseks liikumiseks selliseid sõidukeid olulisel määral</w:t>
      </w:r>
    </w:p>
  </w:comment>
  <w:comment w:id="4" w:author="Katariina Kärsten - JUSTDIGI" w:date="2025-09-01T11:58:00Z" w:initials="KK">
    <w:p w14:paraId="76164738" w14:textId="77777777" w:rsidR="004C14CC" w:rsidRDefault="004C14CC" w:rsidP="004C14CC">
      <w:pPr>
        <w:pStyle w:val="Kommentaaritekst"/>
      </w:pPr>
      <w:r>
        <w:rPr>
          <w:rStyle w:val="Kommentaariviide"/>
        </w:rPr>
        <w:annotationRef/>
      </w:r>
      <w:r>
        <w:t xml:space="preserve">Normis on nüüd viide 2025. ja 2026. aastale, mitte tähtajatult. Palume SK sõnastust korrigeerida. </w:t>
      </w:r>
    </w:p>
  </w:comment>
  <w:comment w:id="5" w:author="Joel Kook - JUSTDIGI" w:date="2025-08-29T15:56:00Z" w:initials="JK">
    <w:p w14:paraId="6750B0B1" w14:textId="65CBD45F" w:rsidR="004009C4" w:rsidRDefault="004009C4" w:rsidP="004009C4">
      <w:pPr>
        <w:pStyle w:val="Kommentaaritekst"/>
      </w:pPr>
      <w:r>
        <w:rPr>
          <w:rStyle w:val="Kommentaariviide"/>
        </w:rPr>
        <w:annotationRef/>
      </w:r>
      <w:r>
        <w:t>Ilmselt võiks siia lisada joonealuse märkusena otseviite sellele seletuskirjale.</w:t>
      </w:r>
    </w:p>
  </w:comment>
  <w:comment w:id="6" w:author="Joel Kook - JUSTDIGI" w:date="2025-08-29T15:55:00Z" w:initials="JK">
    <w:p w14:paraId="7B058040" w14:textId="6B098855" w:rsidR="008E46F8" w:rsidRDefault="008E46F8" w:rsidP="008E46F8">
      <w:pPr>
        <w:pStyle w:val="Kommentaaritekst"/>
      </w:pPr>
      <w:r>
        <w:rPr>
          <w:rStyle w:val="Kommentaariviide"/>
        </w:rPr>
        <w:annotationRef/>
      </w:r>
      <w:r>
        <w:t>Ilmselt on siin olnud soov lisada otseviide seletuskirjale joonealuse märkusena.</w:t>
      </w:r>
    </w:p>
  </w:comment>
  <w:comment w:id="7" w:author="Katariina Kärsten - JUSTDIGI" w:date="2025-09-01T12:07:00Z" w:initials="KK">
    <w:p w14:paraId="33405A4B" w14:textId="77777777" w:rsidR="005B23EF" w:rsidRDefault="005B23EF" w:rsidP="005B23EF">
      <w:pPr>
        <w:pStyle w:val="Kommentaaritekst"/>
      </w:pPr>
      <w:r>
        <w:rPr>
          <w:rStyle w:val="Kommentaariviide"/>
        </w:rPr>
        <w:annotationRef/>
      </w:r>
      <w:r>
        <w:t xml:space="preserve">Palun tõsta see SK 8. osaks, vt HÕNTE § 40 loetelu. SK on piisavalt mahukas, et kinni pidada SK struktuuriosade tavapärasest järjekorrast. </w:t>
      </w:r>
    </w:p>
  </w:comment>
  <w:comment w:id="8" w:author="Katariina Kärsten - JUSTDIGI" w:date="2025-09-01T12:07:00Z" w:initials="KK">
    <w:p w14:paraId="29979336" w14:textId="77777777" w:rsidR="00072CB4" w:rsidRDefault="00072CB4" w:rsidP="00072CB4">
      <w:pPr>
        <w:pStyle w:val="Kommentaaritekst"/>
      </w:pPr>
      <w:r>
        <w:rPr>
          <w:rStyle w:val="Kommentaariviide"/>
        </w:rPr>
        <w:annotationRef/>
      </w:r>
      <w:r>
        <w:t xml:space="preserve">Parem: Eelnõuga plaanitavad muudatused ei too kaasa vajadust muuta ega kehtestada uusi rakendusakte.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BD95CE" w15:done="0"/>
  <w15:commentEx w15:paraId="76164738" w15:done="0"/>
  <w15:commentEx w15:paraId="6750B0B1" w15:done="0"/>
  <w15:commentEx w15:paraId="7B058040" w15:done="0"/>
  <w15:commentEx w15:paraId="33405A4B" w15:done="0"/>
  <w15:commentEx w15:paraId="299793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98C5330" w16cex:dateUtc="2025-08-29T11:42:00Z"/>
  <w16cex:commentExtensible w16cex:durableId="0EE22872" w16cex:dateUtc="2025-09-01T08:58:00Z"/>
  <w16cex:commentExtensible w16cex:durableId="02E742CF" w16cex:dateUtc="2025-08-29T12:56:00Z"/>
  <w16cex:commentExtensible w16cex:durableId="07763837" w16cex:dateUtc="2025-08-29T12:55:00Z"/>
  <w16cex:commentExtensible w16cex:durableId="1CE4BBD4" w16cex:dateUtc="2025-09-01T09:07:00Z"/>
  <w16cex:commentExtensible w16cex:durableId="03950CC6" w16cex:dateUtc="2025-09-01T0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BD95CE" w16cid:durableId="598C5330"/>
  <w16cid:commentId w16cid:paraId="76164738" w16cid:durableId="0EE22872"/>
  <w16cid:commentId w16cid:paraId="6750B0B1" w16cid:durableId="02E742CF"/>
  <w16cid:commentId w16cid:paraId="7B058040" w16cid:durableId="07763837"/>
  <w16cid:commentId w16cid:paraId="33405A4B" w16cid:durableId="1CE4BBD4"/>
  <w16cid:commentId w16cid:paraId="29979336" w16cid:durableId="03950C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05F62" w14:textId="77777777" w:rsidR="00BB25A4" w:rsidRDefault="00BB25A4" w:rsidP="00DE4F10">
      <w:r>
        <w:separator/>
      </w:r>
    </w:p>
  </w:endnote>
  <w:endnote w:type="continuationSeparator" w:id="0">
    <w:p w14:paraId="47C7C182" w14:textId="77777777" w:rsidR="00BB25A4" w:rsidRDefault="00BB25A4" w:rsidP="00DE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6493895"/>
      <w:docPartObj>
        <w:docPartGallery w:val="Page Numbers (Bottom of Page)"/>
        <w:docPartUnique/>
      </w:docPartObj>
    </w:sdtPr>
    <w:sdtContent>
      <w:p w14:paraId="56326784" w14:textId="5F71F204" w:rsidR="002E2932" w:rsidRDefault="002E2932">
        <w:pPr>
          <w:pStyle w:val="Jalus"/>
          <w:jc w:val="center"/>
        </w:pPr>
        <w:r>
          <w:fldChar w:fldCharType="begin"/>
        </w:r>
        <w:r>
          <w:instrText>PAGE   \* MERGEFORMAT</w:instrText>
        </w:r>
        <w:r>
          <w:fldChar w:fldCharType="separate"/>
        </w:r>
        <w:r>
          <w:t>2</w:t>
        </w:r>
        <w:r>
          <w:fldChar w:fldCharType="end"/>
        </w:r>
      </w:p>
    </w:sdtContent>
  </w:sdt>
  <w:p w14:paraId="40518EF1" w14:textId="77777777" w:rsidR="00F41597" w:rsidRDefault="00F4159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E85F7" w14:textId="77777777" w:rsidR="00BB25A4" w:rsidRDefault="00BB25A4" w:rsidP="00DE4F10">
      <w:r>
        <w:separator/>
      </w:r>
    </w:p>
  </w:footnote>
  <w:footnote w:type="continuationSeparator" w:id="0">
    <w:p w14:paraId="172D8BF2" w14:textId="77777777" w:rsidR="00BB25A4" w:rsidRDefault="00BB25A4" w:rsidP="00DE4F10">
      <w:r>
        <w:continuationSeparator/>
      </w:r>
    </w:p>
  </w:footnote>
  <w:footnote w:id="1">
    <w:p w14:paraId="3373D662" w14:textId="77777777" w:rsidR="00DE4F10" w:rsidRPr="003442F4" w:rsidRDefault="00DE4F10" w:rsidP="00DE4F10">
      <w:pPr>
        <w:jc w:val="both"/>
        <w:rPr>
          <w:rFonts w:ascii="Times New Roman" w:hAnsi="Times New Roman" w:cs="Times New Roman"/>
          <w:sz w:val="20"/>
          <w:szCs w:val="20"/>
        </w:rPr>
      </w:pPr>
      <w:r w:rsidRPr="003442F4">
        <w:rPr>
          <w:rStyle w:val="Allmrkuseviide"/>
          <w:sz w:val="20"/>
          <w:szCs w:val="20"/>
        </w:rPr>
        <w:footnoteRef/>
      </w:r>
      <w:r w:rsidRPr="003442F4">
        <w:rPr>
          <w:sz w:val="20"/>
          <w:szCs w:val="20"/>
        </w:rPr>
        <w:t xml:space="preserve"> </w:t>
      </w:r>
      <w:r w:rsidRPr="00237747">
        <w:rPr>
          <w:rFonts w:ascii="Times New Roman" w:hAnsi="Times New Roman" w:cs="Times New Roman"/>
          <w:sz w:val="20"/>
          <w:szCs w:val="20"/>
        </w:rPr>
        <w:t>RIA on riigi infosüsteemi haldaja (</w:t>
      </w:r>
      <w:r w:rsidRPr="00237747">
        <w:rPr>
          <w:rFonts w:ascii="Times New Roman" w:hAnsi="Times New Roman" w:cs="Times New Roman"/>
          <w:sz w:val="20"/>
          <w:szCs w:val="20"/>
          <w:u w:val="single"/>
        </w:rPr>
        <w:t>AvTS § 43² lg 1, § 43⁴ lg 1</w:t>
      </w:r>
      <w:r w:rsidRPr="00237747">
        <w:rPr>
          <w:rFonts w:ascii="Times New Roman" w:hAnsi="Times New Roman" w:cs="Times New Roman"/>
          <w:sz w:val="20"/>
          <w:szCs w:val="20"/>
        </w:rPr>
        <w:t>) ja Eesti teabevärava haldaja (</w:t>
      </w:r>
      <w:r w:rsidRPr="00237747">
        <w:rPr>
          <w:rFonts w:ascii="Times New Roman" w:hAnsi="Times New Roman" w:cs="Times New Roman"/>
          <w:sz w:val="20"/>
          <w:szCs w:val="20"/>
          <w:u w:val="single"/>
        </w:rPr>
        <w:t>AvTS § 32¹ lg 2</w:t>
      </w:r>
      <w:r w:rsidRPr="00237747">
        <w:rPr>
          <w:rFonts w:ascii="Times New Roman" w:hAnsi="Times New Roman" w:cs="Times New Roman"/>
          <w:sz w:val="20"/>
          <w:szCs w:val="20"/>
        </w:rPr>
        <w:t>).  </w:t>
      </w:r>
    </w:p>
  </w:footnote>
  <w:footnote w:id="2">
    <w:p w14:paraId="17D43F44" w14:textId="05D668CB" w:rsidR="00F21B56" w:rsidRDefault="00F21B56">
      <w:pPr>
        <w:pStyle w:val="Allmrkusetekst"/>
      </w:pPr>
      <w:r>
        <w:rPr>
          <w:rStyle w:val="Allmrkuseviide"/>
        </w:rPr>
        <w:footnoteRef/>
      </w:r>
      <w:r>
        <w:t xml:space="preserve"> </w:t>
      </w:r>
      <w:r w:rsidR="00FE261D" w:rsidRPr="0002669B">
        <w:rPr>
          <w:rFonts w:ascii="Times New Roman" w:hAnsi="Times New Roman" w:cs="Times New Roman"/>
        </w:rPr>
        <w:t>Maksustamise aluseks oleva süsinikuheite järgi, ehk selle olemasolul kasutades WLTP metoodika alusel hinnatud heidet, selle puudumisel kasutades NEDC metoodika alusel saadud hinna</w:t>
      </w:r>
      <w:r w:rsidR="001372AC">
        <w:rPr>
          <w:rFonts w:ascii="Times New Roman" w:hAnsi="Times New Roman" w:cs="Times New Roman"/>
        </w:rPr>
        <w:t>n</w:t>
      </w:r>
      <w:r w:rsidR="00FE261D" w:rsidRPr="0002669B">
        <w:rPr>
          <w:rFonts w:ascii="Times New Roman" w:hAnsi="Times New Roman" w:cs="Times New Roman"/>
        </w:rPr>
        <w:t>gut, mida on suurendatud vastava koefitsiendiga, ning mõlema puudumisel vastavalt asendusvalemile.</w:t>
      </w:r>
    </w:p>
  </w:footnote>
  <w:footnote w:id="3">
    <w:p w14:paraId="56653AD4" w14:textId="76D2CED5" w:rsidR="00BB2D4D" w:rsidRPr="009404D4" w:rsidRDefault="00BB2D4D">
      <w:pPr>
        <w:pStyle w:val="Allmrkusetekst"/>
        <w:rPr>
          <w:rFonts w:ascii="Times New Roman" w:hAnsi="Times New Roman" w:cs="Times New Roman"/>
        </w:rPr>
      </w:pPr>
      <w:r>
        <w:rPr>
          <w:rStyle w:val="Allmrkuseviide"/>
        </w:rPr>
        <w:footnoteRef/>
      </w:r>
      <w:r w:rsidRPr="009404D4">
        <w:rPr>
          <w:rFonts w:ascii="Times New Roman" w:hAnsi="Times New Roman" w:cs="Times New Roman"/>
        </w:rPr>
        <w:t xml:space="preserve"> </w:t>
      </w:r>
      <w:r w:rsidR="009404D4" w:rsidRPr="009404D4">
        <w:rPr>
          <w:rFonts w:ascii="Times New Roman" w:hAnsi="Times New Roman" w:cs="Times New Roman"/>
        </w:rPr>
        <w:t xml:space="preserve">Statistikaamet, andmebaas LEM01: </w:t>
      </w:r>
      <w:hyperlink r:id="rId1" w:history="1">
        <w:r w:rsidR="009404D4" w:rsidRPr="009404D4">
          <w:rPr>
            <w:rStyle w:val="Hperlink"/>
            <w:rFonts w:ascii="Times New Roman" w:hAnsi="Times New Roman" w:cs="Times New Roman"/>
          </w:rPr>
          <w:t>https://andmed.stat.ee/et/stat/sotsiaalelu__leibkonnad__leibkondade-uldandmed/LEM01</w:t>
        </w:r>
      </w:hyperlink>
    </w:p>
  </w:footnote>
  <w:footnote w:id="4">
    <w:p w14:paraId="60437D1E" w14:textId="78AF04FD" w:rsidR="00C74FE6" w:rsidRDefault="00C74FE6">
      <w:pPr>
        <w:pStyle w:val="Allmrkusetekst"/>
      </w:pPr>
      <w:r w:rsidRPr="009404D4">
        <w:rPr>
          <w:rStyle w:val="Allmrkuseviide"/>
          <w:rFonts w:ascii="Times New Roman" w:hAnsi="Times New Roman" w:cs="Times New Roman"/>
        </w:rPr>
        <w:footnoteRef/>
      </w:r>
      <w:r w:rsidRPr="009404D4">
        <w:rPr>
          <w:rFonts w:ascii="Times New Roman" w:hAnsi="Times New Roman" w:cs="Times New Roman"/>
        </w:rPr>
        <w:t xml:space="preserve"> </w:t>
      </w:r>
      <w:r w:rsidR="00B7753F" w:rsidRPr="009404D4">
        <w:rPr>
          <w:rFonts w:ascii="Times New Roman" w:hAnsi="Times New Roman" w:cs="Times New Roman"/>
        </w:rPr>
        <w:t xml:space="preserve">Statistikaamet, andmebaas LES821: </w:t>
      </w:r>
      <w:hyperlink r:id="rId2" w:history="1">
        <w:r w:rsidR="00B7753F" w:rsidRPr="009404D4">
          <w:rPr>
            <w:rStyle w:val="Hperlink"/>
            <w:rFonts w:ascii="Times New Roman" w:hAnsi="Times New Roman" w:cs="Times New Roman"/>
          </w:rPr>
          <w:t>https://andmed.stat.ee/et/stat/sotsiaalelu__sotsiaalne-terjutus-laekeni-indikaatorid__laste-vaesus-ja-toimetulek/LES821</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05E79"/>
    <w:multiLevelType w:val="multilevel"/>
    <w:tmpl w:val="4A7E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5C18E1"/>
    <w:multiLevelType w:val="multilevel"/>
    <w:tmpl w:val="55B8D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AA0F13"/>
    <w:multiLevelType w:val="multilevel"/>
    <w:tmpl w:val="DCF07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FF1426"/>
    <w:multiLevelType w:val="multilevel"/>
    <w:tmpl w:val="3B323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947B3F"/>
    <w:multiLevelType w:val="multilevel"/>
    <w:tmpl w:val="FBE051EE"/>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0407E44"/>
    <w:multiLevelType w:val="multilevel"/>
    <w:tmpl w:val="743A5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302160"/>
    <w:multiLevelType w:val="hybridMultilevel"/>
    <w:tmpl w:val="42B45C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3CC5992"/>
    <w:multiLevelType w:val="hybridMultilevel"/>
    <w:tmpl w:val="2160BDD0"/>
    <w:lvl w:ilvl="0" w:tplc="FDE6F872">
      <w:numFmt w:val="bullet"/>
      <w:lvlText w:val="-"/>
      <w:lvlJc w:val="left"/>
      <w:pPr>
        <w:ind w:left="4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EB217DB"/>
    <w:multiLevelType w:val="hybridMultilevel"/>
    <w:tmpl w:val="7D629792"/>
    <w:lvl w:ilvl="0" w:tplc="6B8A1B5A">
      <w:start w:val="1"/>
      <w:numFmt w:val="bullet"/>
      <w:lvlText w:val=""/>
      <w:lvlJc w:val="left"/>
      <w:pPr>
        <w:ind w:left="720" w:hanging="360"/>
      </w:pPr>
      <w:rPr>
        <w:rFonts w:ascii="Symbol" w:hAnsi="Symbol" w:hint="default"/>
      </w:rPr>
    </w:lvl>
    <w:lvl w:ilvl="1" w:tplc="8C7C06C0">
      <w:start w:val="1"/>
      <w:numFmt w:val="bullet"/>
      <w:lvlText w:val="o"/>
      <w:lvlJc w:val="left"/>
      <w:pPr>
        <w:ind w:left="1440" w:hanging="360"/>
      </w:pPr>
      <w:rPr>
        <w:rFonts w:ascii="Courier New" w:hAnsi="Courier New" w:hint="default"/>
      </w:rPr>
    </w:lvl>
    <w:lvl w:ilvl="2" w:tplc="6744397E">
      <w:start w:val="1"/>
      <w:numFmt w:val="bullet"/>
      <w:lvlText w:val=""/>
      <w:lvlJc w:val="left"/>
      <w:pPr>
        <w:ind w:left="2160" w:hanging="360"/>
      </w:pPr>
      <w:rPr>
        <w:rFonts w:ascii="Wingdings" w:hAnsi="Wingdings" w:hint="default"/>
      </w:rPr>
    </w:lvl>
    <w:lvl w:ilvl="3" w:tplc="F1C81B7A">
      <w:start w:val="1"/>
      <w:numFmt w:val="bullet"/>
      <w:lvlText w:val=""/>
      <w:lvlJc w:val="left"/>
      <w:pPr>
        <w:ind w:left="2880" w:hanging="360"/>
      </w:pPr>
      <w:rPr>
        <w:rFonts w:ascii="Symbol" w:hAnsi="Symbol" w:hint="default"/>
      </w:rPr>
    </w:lvl>
    <w:lvl w:ilvl="4" w:tplc="8F38CFB2">
      <w:start w:val="1"/>
      <w:numFmt w:val="bullet"/>
      <w:lvlText w:val="o"/>
      <w:lvlJc w:val="left"/>
      <w:pPr>
        <w:ind w:left="3600" w:hanging="360"/>
      </w:pPr>
      <w:rPr>
        <w:rFonts w:ascii="Courier New" w:hAnsi="Courier New" w:hint="default"/>
      </w:rPr>
    </w:lvl>
    <w:lvl w:ilvl="5" w:tplc="78B8B324">
      <w:start w:val="1"/>
      <w:numFmt w:val="bullet"/>
      <w:lvlText w:val=""/>
      <w:lvlJc w:val="left"/>
      <w:pPr>
        <w:ind w:left="4320" w:hanging="360"/>
      </w:pPr>
      <w:rPr>
        <w:rFonts w:ascii="Wingdings" w:hAnsi="Wingdings" w:hint="default"/>
      </w:rPr>
    </w:lvl>
    <w:lvl w:ilvl="6" w:tplc="19A2C048">
      <w:start w:val="1"/>
      <w:numFmt w:val="bullet"/>
      <w:lvlText w:val=""/>
      <w:lvlJc w:val="left"/>
      <w:pPr>
        <w:ind w:left="5040" w:hanging="360"/>
      </w:pPr>
      <w:rPr>
        <w:rFonts w:ascii="Symbol" w:hAnsi="Symbol" w:hint="default"/>
      </w:rPr>
    </w:lvl>
    <w:lvl w:ilvl="7" w:tplc="14D20074">
      <w:start w:val="1"/>
      <w:numFmt w:val="bullet"/>
      <w:lvlText w:val="o"/>
      <w:lvlJc w:val="left"/>
      <w:pPr>
        <w:ind w:left="5760" w:hanging="360"/>
      </w:pPr>
      <w:rPr>
        <w:rFonts w:ascii="Courier New" w:hAnsi="Courier New" w:hint="default"/>
      </w:rPr>
    </w:lvl>
    <w:lvl w:ilvl="8" w:tplc="DB38AB0E">
      <w:start w:val="1"/>
      <w:numFmt w:val="bullet"/>
      <w:lvlText w:val=""/>
      <w:lvlJc w:val="left"/>
      <w:pPr>
        <w:ind w:left="6480" w:hanging="360"/>
      </w:pPr>
      <w:rPr>
        <w:rFonts w:ascii="Wingdings" w:hAnsi="Wingdings" w:hint="default"/>
      </w:rPr>
    </w:lvl>
  </w:abstractNum>
  <w:abstractNum w:abstractNumId="9" w15:restartNumberingAfterBreak="0">
    <w:nsid w:val="3EDC3850"/>
    <w:multiLevelType w:val="multilevel"/>
    <w:tmpl w:val="0A82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A31A8"/>
    <w:multiLevelType w:val="multilevel"/>
    <w:tmpl w:val="5164E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3CD52D2"/>
    <w:multiLevelType w:val="multilevel"/>
    <w:tmpl w:val="0916D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B9431EE"/>
    <w:multiLevelType w:val="multilevel"/>
    <w:tmpl w:val="5E8E0C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2FB32D"/>
    <w:multiLevelType w:val="hybridMultilevel"/>
    <w:tmpl w:val="B83A1882"/>
    <w:lvl w:ilvl="0" w:tplc="BB9E2934">
      <w:start w:val="1"/>
      <w:numFmt w:val="bullet"/>
      <w:lvlText w:val=""/>
      <w:lvlJc w:val="left"/>
      <w:pPr>
        <w:ind w:left="720" w:hanging="360"/>
      </w:pPr>
      <w:rPr>
        <w:rFonts w:ascii="Symbol" w:hAnsi="Symbol" w:hint="default"/>
      </w:rPr>
    </w:lvl>
    <w:lvl w:ilvl="1" w:tplc="32FEA2FA">
      <w:start w:val="1"/>
      <w:numFmt w:val="bullet"/>
      <w:lvlText w:val="o"/>
      <w:lvlJc w:val="left"/>
      <w:pPr>
        <w:ind w:left="1440" w:hanging="360"/>
      </w:pPr>
      <w:rPr>
        <w:rFonts w:ascii="Courier New" w:hAnsi="Courier New" w:hint="default"/>
      </w:rPr>
    </w:lvl>
    <w:lvl w:ilvl="2" w:tplc="D898CBEC">
      <w:start w:val="1"/>
      <w:numFmt w:val="bullet"/>
      <w:lvlText w:val=""/>
      <w:lvlJc w:val="left"/>
      <w:pPr>
        <w:ind w:left="2160" w:hanging="360"/>
      </w:pPr>
      <w:rPr>
        <w:rFonts w:ascii="Wingdings" w:hAnsi="Wingdings" w:hint="default"/>
      </w:rPr>
    </w:lvl>
    <w:lvl w:ilvl="3" w:tplc="94C833AE">
      <w:start w:val="1"/>
      <w:numFmt w:val="bullet"/>
      <w:lvlText w:val=""/>
      <w:lvlJc w:val="left"/>
      <w:pPr>
        <w:ind w:left="2880" w:hanging="360"/>
      </w:pPr>
      <w:rPr>
        <w:rFonts w:ascii="Symbol" w:hAnsi="Symbol" w:hint="default"/>
      </w:rPr>
    </w:lvl>
    <w:lvl w:ilvl="4" w:tplc="F8A6B934">
      <w:start w:val="1"/>
      <w:numFmt w:val="bullet"/>
      <w:lvlText w:val="o"/>
      <w:lvlJc w:val="left"/>
      <w:pPr>
        <w:ind w:left="3600" w:hanging="360"/>
      </w:pPr>
      <w:rPr>
        <w:rFonts w:ascii="Courier New" w:hAnsi="Courier New" w:hint="default"/>
      </w:rPr>
    </w:lvl>
    <w:lvl w:ilvl="5" w:tplc="A37081F6">
      <w:start w:val="1"/>
      <w:numFmt w:val="bullet"/>
      <w:lvlText w:val=""/>
      <w:lvlJc w:val="left"/>
      <w:pPr>
        <w:ind w:left="4320" w:hanging="360"/>
      </w:pPr>
      <w:rPr>
        <w:rFonts w:ascii="Wingdings" w:hAnsi="Wingdings" w:hint="default"/>
      </w:rPr>
    </w:lvl>
    <w:lvl w:ilvl="6" w:tplc="5E3CBEB8">
      <w:start w:val="1"/>
      <w:numFmt w:val="bullet"/>
      <w:lvlText w:val=""/>
      <w:lvlJc w:val="left"/>
      <w:pPr>
        <w:ind w:left="5040" w:hanging="360"/>
      </w:pPr>
      <w:rPr>
        <w:rFonts w:ascii="Symbol" w:hAnsi="Symbol" w:hint="default"/>
      </w:rPr>
    </w:lvl>
    <w:lvl w:ilvl="7" w:tplc="10F85916">
      <w:start w:val="1"/>
      <w:numFmt w:val="bullet"/>
      <w:lvlText w:val="o"/>
      <w:lvlJc w:val="left"/>
      <w:pPr>
        <w:ind w:left="5760" w:hanging="360"/>
      </w:pPr>
      <w:rPr>
        <w:rFonts w:ascii="Courier New" w:hAnsi="Courier New" w:hint="default"/>
      </w:rPr>
    </w:lvl>
    <w:lvl w:ilvl="8" w:tplc="14F8C982">
      <w:start w:val="1"/>
      <w:numFmt w:val="bullet"/>
      <w:lvlText w:val=""/>
      <w:lvlJc w:val="left"/>
      <w:pPr>
        <w:ind w:left="6480" w:hanging="360"/>
      </w:pPr>
      <w:rPr>
        <w:rFonts w:ascii="Wingdings" w:hAnsi="Wingdings" w:hint="default"/>
      </w:rPr>
    </w:lvl>
  </w:abstractNum>
  <w:abstractNum w:abstractNumId="14" w15:restartNumberingAfterBreak="0">
    <w:nsid w:val="5C804323"/>
    <w:multiLevelType w:val="hybridMultilevel"/>
    <w:tmpl w:val="624C961A"/>
    <w:lvl w:ilvl="0" w:tplc="126E4278">
      <w:start w:val="1"/>
      <w:numFmt w:val="bullet"/>
      <w:lvlText w:val=""/>
      <w:lvlJc w:val="left"/>
      <w:pPr>
        <w:ind w:left="720" w:hanging="360"/>
      </w:pPr>
      <w:rPr>
        <w:rFonts w:ascii="Symbol" w:hAnsi="Symbol" w:hint="default"/>
      </w:rPr>
    </w:lvl>
    <w:lvl w:ilvl="1" w:tplc="5D0896A4">
      <w:start w:val="1"/>
      <w:numFmt w:val="bullet"/>
      <w:lvlText w:val="o"/>
      <w:lvlJc w:val="left"/>
      <w:pPr>
        <w:ind w:left="1440" w:hanging="360"/>
      </w:pPr>
      <w:rPr>
        <w:rFonts w:ascii="Courier New" w:hAnsi="Courier New" w:hint="default"/>
      </w:rPr>
    </w:lvl>
    <w:lvl w:ilvl="2" w:tplc="8FAEA1C2">
      <w:start w:val="1"/>
      <w:numFmt w:val="bullet"/>
      <w:lvlText w:val=""/>
      <w:lvlJc w:val="left"/>
      <w:pPr>
        <w:ind w:left="2160" w:hanging="360"/>
      </w:pPr>
      <w:rPr>
        <w:rFonts w:ascii="Wingdings" w:hAnsi="Wingdings" w:hint="default"/>
      </w:rPr>
    </w:lvl>
    <w:lvl w:ilvl="3" w:tplc="3D181E30">
      <w:start w:val="1"/>
      <w:numFmt w:val="bullet"/>
      <w:lvlText w:val=""/>
      <w:lvlJc w:val="left"/>
      <w:pPr>
        <w:ind w:left="2880" w:hanging="360"/>
      </w:pPr>
      <w:rPr>
        <w:rFonts w:ascii="Symbol" w:hAnsi="Symbol" w:hint="default"/>
      </w:rPr>
    </w:lvl>
    <w:lvl w:ilvl="4" w:tplc="5EAC81AA">
      <w:start w:val="1"/>
      <w:numFmt w:val="bullet"/>
      <w:lvlText w:val="o"/>
      <w:lvlJc w:val="left"/>
      <w:pPr>
        <w:ind w:left="3600" w:hanging="360"/>
      </w:pPr>
      <w:rPr>
        <w:rFonts w:ascii="Courier New" w:hAnsi="Courier New" w:hint="default"/>
      </w:rPr>
    </w:lvl>
    <w:lvl w:ilvl="5" w:tplc="CF50A9AA">
      <w:start w:val="1"/>
      <w:numFmt w:val="bullet"/>
      <w:lvlText w:val=""/>
      <w:lvlJc w:val="left"/>
      <w:pPr>
        <w:ind w:left="4320" w:hanging="360"/>
      </w:pPr>
      <w:rPr>
        <w:rFonts w:ascii="Wingdings" w:hAnsi="Wingdings" w:hint="default"/>
      </w:rPr>
    </w:lvl>
    <w:lvl w:ilvl="6" w:tplc="63BCAEDA">
      <w:start w:val="1"/>
      <w:numFmt w:val="bullet"/>
      <w:lvlText w:val=""/>
      <w:lvlJc w:val="left"/>
      <w:pPr>
        <w:ind w:left="5040" w:hanging="360"/>
      </w:pPr>
      <w:rPr>
        <w:rFonts w:ascii="Symbol" w:hAnsi="Symbol" w:hint="default"/>
      </w:rPr>
    </w:lvl>
    <w:lvl w:ilvl="7" w:tplc="67382C0C">
      <w:start w:val="1"/>
      <w:numFmt w:val="bullet"/>
      <w:lvlText w:val="o"/>
      <w:lvlJc w:val="left"/>
      <w:pPr>
        <w:ind w:left="5760" w:hanging="360"/>
      </w:pPr>
      <w:rPr>
        <w:rFonts w:ascii="Courier New" w:hAnsi="Courier New" w:hint="default"/>
      </w:rPr>
    </w:lvl>
    <w:lvl w:ilvl="8" w:tplc="299A7222">
      <w:start w:val="1"/>
      <w:numFmt w:val="bullet"/>
      <w:lvlText w:val=""/>
      <w:lvlJc w:val="left"/>
      <w:pPr>
        <w:ind w:left="6480" w:hanging="360"/>
      </w:pPr>
      <w:rPr>
        <w:rFonts w:ascii="Wingdings" w:hAnsi="Wingdings" w:hint="default"/>
      </w:rPr>
    </w:lvl>
  </w:abstractNum>
  <w:abstractNum w:abstractNumId="15" w15:restartNumberingAfterBreak="0">
    <w:nsid w:val="5ED057E5"/>
    <w:multiLevelType w:val="hybridMultilevel"/>
    <w:tmpl w:val="4626B2FE"/>
    <w:lvl w:ilvl="0" w:tplc="5A166DAC">
      <w:start w:val="1"/>
      <w:numFmt w:val="bullet"/>
      <w:lvlText w:val=""/>
      <w:lvlJc w:val="left"/>
      <w:pPr>
        <w:ind w:left="720" w:hanging="360"/>
      </w:pPr>
      <w:rPr>
        <w:rFonts w:ascii="Symbol" w:hAnsi="Symbol" w:hint="default"/>
      </w:rPr>
    </w:lvl>
    <w:lvl w:ilvl="1" w:tplc="F5789BD2">
      <w:start w:val="1"/>
      <w:numFmt w:val="bullet"/>
      <w:lvlText w:val="o"/>
      <w:lvlJc w:val="left"/>
      <w:pPr>
        <w:ind w:left="1440" w:hanging="360"/>
      </w:pPr>
      <w:rPr>
        <w:rFonts w:ascii="Courier New" w:hAnsi="Courier New" w:hint="default"/>
      </w:rPr>
    </w:lvl>
    <w:lvl w:ilvl="2" w:tplc="5BF0754E">
      <w:start w:val="1"/>
      <w:numFmt w:val="bullet"/>
      <w:lvlText w:val=""/>
      <w:lvlJc w:val="left"/>
      <w:pPr>
        <w:ind w:left="2160" w:hanging="360"/>
      </w:pPr>
      <w:rPr>
        <w:rFonts w:ascii="Wingdings" w:hAnsi="Wingdings" w:hint="default"/>
      </w:rPr>
    </w:lvl>
    <w:lvl w:ilvl="3" w:tplc="BAAA7F5E">
      <w:start w:val="1"/>
      <w:numFmt w:val="bullet"/>
      <w:lvlText w:val=""/>
      <w:lvlJc w:val="left"/>
      <w:pPr>
        <w:ind w:left="2880" w:hanging="360"/>
      </w:pPr>
      <w:rPr>
        <w:rFonts w:ascii="Symbol" w:hAnsi="Symbol" w:hint="default"/>
      </w:rPr>
    </w:lvl>
    <w:lvl w:ilvl="4" w:tplc="A50894D6">
      <w:start w:val="1"/>
      <w:numFmt w:val="bullet"/>
      <w:lvlText w:val="o"/>
      <w:lvlJc w:val="left"/>
      <w:pPr>
        <w:ind w:left="3600" w:hanging="360"/>
      </w:pPr>
      <w:rPr>
        <w:rFonts w:ascii="Courier New" w:hAnsi="Courier New" w:hint="default"/>
      </w:rPr>
    </w:lvl>
    <w:lvl w:ilvl="5" w:tplc="4846F8F6">
      <w:start w:val="1"/>
      <w:numFmt w:val="bullet"/>
      <w:lvlText w:val=""/>
      <w:lvlJc w:val="left"/>
      <w:pPr>
        <w:ind w:left="4320" w:hanging="360"/>
      </w:pPr>
      <w:rPr>
        <w:rFonts w:ascii="Wingdings" w:hAnsi="Wingdings" w:hint="default"/>
      </w:rPr>
    </w:lvl>
    <w:lvl w:ilvl="6" w:tplc="951A8C1C">
      <w:start w:val="1"/>
      <w:numFmt w:val="bullet"/>
      <w:lvlText w:val=""/>
      <w:lvlJc w:val="left"/>
      <w:pPr>
        <w:ind w:left="5040" w:hanging="360"/>
      </w:pPr>
      <w:rPr>
        <w:rFonts w:ascii="Symbol" w:hAnsi="Symbol" w:hint="default"/>
      </w:rPr>
    </w:lvl>
    <w:lvl w:ilvl="7" w:tplc="AEF443D6">
      <w:start w:val="1"/>
      <w:numFmt w:val="bullet"/>
      <w:lvlText w:val="o"/>
      <w:lvlJc w:val="left"/>
      <w:pPr>
        <w:ind w:left="5760" w:hanging="360"/>
      </w:pPr>
      <w:rPr>
        <w:rFonts w:ascii="Courier New" w:hAnsi="Courier New" w:hint="default"/>
      </w:rPr>
    </w:lvl>
    <w:lvl w:ilvl="8" w:tplc="BF40961A">
      <w:start w:val="1"/>
      <w:numFmt w:val="bullet"/>
      <w:lvlText w:val=""/>
      <w:lvlJc w:val="left"/>
      <w:pPr>
        <w:ind w:left="6480" w:hanging="360"/>
      </w:pPr>
      <w:rPr>
        <w:rFonts w:ascii="Wingdings" w:hAnsi="Wingdings" w:hint="default"/>
      </w:rPr>
    </w:lvl>
  </w:abstractNum>
  <w:abstractNum w:abstractNumId="16" w15:restartNumberingAfterBreak="0">
    <w:nsid w:val="6CEB4F3E"/>
    <w:multiLevelType w:val="multilevel"/>
    <w:tmpl w:val="A4FC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2F72F3B"/>
    <w:multiLevelType w:val="multilevel"/>
    <w:tmpl w:val="6784B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A0A260B"/>
    <w:multiLevelType w:val="multilevel"/>
    <w:tmpl w:val="1E7A8892"/>
    <w:lvl w:ilvl="0">
      <w:start w:val="5"/>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5D20CD"/>
    <w:multiLevelType w:val="multilevel"/>
    <w:tmpl w:val="099C0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65992079">
    <w:abstractNumId w:val="15"/>
  </w:num>
  <w:num w:numId="2" w16cid:durableId="1359430105">
    <w:abstractNumId w:val="13"/>
  </w:num>
  <w:num w:numId="3" w16cid:durableId="1816484411">
    <w:abstractNumId w:val="14"/>
  </w:num>
  <w:num w:numId="4" w16cid:durableId="543106168">
    <w:abstractNumId w:val="8"/>
  </w:num>
  <w:num w:numId="5" w16cid:durableId="1460875268">
    <w:abstractNumId w:val="7"/>
  </w:num>
  <w:num w:numId="6" w16cid:durableId="1412653473">
    <w:abstractNumId w:val="12"/>
  </w:num>
  <w:num w:numId="7" w16cid:durableId="209076235">
    <w:abstractNumId w:val="18"/>
  </w:num>
  <w:num w:numId="8" w16cid:durableId="1032615262">
    <w:abstractNumId w:val="16"/>
  </w:num>
  <w:num w:numId="9" w16cid:durableId="906377755">
    <w:abstractNumId w:val="0"/>
  </w:num>
  <w:num w:numId="10" w16cid:durableId="914097154">
    <w:abstractNumId w:val="4"/>
  </w:num>
  <w:num w:numId="11" w16cid:durableId="1212427757">
    <w:abstractNumId w:val="6"/>
  </w:num>
  <w:num w:numId="12" w16cid:durableId="564679030">
    <w:abstractNumId w:val="17"/>
  </w:num>
  <w:num w:numId="13" w16cid:durableId="2120248118">
    <w:abstractNumId w:val="9"/>
  </w:num>
  <w:num w:numId="14" w16cid:durableId="210121742">
    <w:abstractNumId w:val="3"/>
  </w:num>
  <w:num w:numId="15" w16cid:durableId="1013649273">
    <w:abstractNumId w:val="2"/>
  </w:num>
  <w:num w:numId="16" w16cid:durableId="1857232244">
    <w:abstractNumId w:val="19"/>
  </w:num>
  <w:num w:numId="17" w16cid:durableId="1694964652">
    <w:abstractNumId w:val="5"/>
  </w:num>
  <w:num w:numId="18" w16cid:durableId="1371958301">
    <w:abstractNumId w:val="1"/>
  </w:num>
  <w:num w:numId="19" w16cid:durableId="426927038">
    <w:abstractNumId w:val="11"/>
  </w:num>
  <w:num w:numId="20" w16cid:durableId="136336175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8A1A60A"/>
    <w:rsid w:val="00007596"/>
    <w:rsid w:val="000145E4"/>
    <w:rsid w:val="0001610D"/>
    <w:rsid w:val="00016DFB"/>
    <w:rsid w:val="000477DC"/>
    <w:rsid w:val="000536D1"/>
    <w:rsid w:val="00054946"/>
    <w:rsid w:val="000604DA"/>
    <w:rsid w:val="00072CB4"/>
    <w:rsid w:val="00086A54"/>
    <w:rsid w:val="00096B32"/>
    <w:rsid w:val="000A5771"/>
    <w:rsid w:val="000B2338"/>
    <w:rsid w:val="000B248C"/>
    <w:rsid w:val="000B3859"/>
    <w:rsid w:val="000D02B3"/>
    <w:rsid w:val="000D476B"/>
    <w:rsid w:val="000F3369"/>
    <w:rsid w:val="000F37CB"/>
    <w:rsid w:val="0010550F"/>
    <w:rsid w:val="00105B32"/>
    <w:rsid w:val="0011248A"/>
    <w:rsid w:val="001165A6"/>
    <w:rsid w:val="001167D0"/>
    <w:rsid w:val="001179D0"/>
    <w:rsid w:val="00120EDB"/>
    <w:rsid w:val="001216D4"/>
    <w:rsid w:val="00122E9B"/>
    <w:rsid w:val="0013325A"/>
    <w:rsid w:val="0013396D"/>
    <w:rsid w:val="001372AC"/>
    <w:rsid w:val="00145885"/>
    <w:rsid w:val="00160177"/>
    <w:rsid w:val="00163D42"/>
    <w:rsid w:val="00175072"/>
    <w:rsid w:val="00187553"/>
    <w:rsid w:val="0019456C"/>
    <w:rsid w:val="00195E9A"/>
    <w:rsid w:val="001A273C"/>
    <w:rsid w:val="001B744B"/>
    <w:rsid w:val="001D7613"/>
    <w:rsid w:val="001E10D9"/>
    <w:rsid w:val="001F4108"/>
    <w:rsid w:val="00231542"/>
    <w:rsid w:val="00231E2D"/>
    <w:rsid w:val="00235B08"/>
    <w:rsid w:val="0025145F"/>
    <w:rsid w:val="0025404F"/>
    <w:rsid w:val="002625E6"/>
    <w:rsid w:val="00274BCF"/>
    <w:rsid w:val="00274D7A"/>
    <w:rsid w:val="0027648D"/>
    <w:rsid w:val="00280821"/>
    <w:rsid w:val="002814F2"/>
    <w:rsid w:val="002909E8"/>
    <w:rsid w:val="002A16D0"/>
    <w:rsid w:val="002B6835"/>
    <w:rsid w:val="002D02F8"/>
    <w:rsid w:val="002D7E74"/>
    <w:rsid w:val="002E125D"/>
    <w:rsid w:val="002E2932"/>
    <w:rsid w:val="002F4B7E"/>
    <w:rsid w:val="00305DE2"/>
    <w:rsid w:val="00310E0F"/>
    <w:rsid w:val="0032487D"/>
    <w:rsid w:val="003278A9"/>
    <w:rsid w:val="0033370F"/>
    <w:rsid w:val="00333B42"/>
    <w:rsid w:val="003666FB"/>
    <w:rsid w:val="003718DD"/>
    <w:rsid w:val="0037668E"/>
    <w:rsid w:val="003828C3"/>
    <w:rsid w:val="003838E8"/>
    <w:rsid w:val="00387294"/>
    <w:rsid w:val="00387930"/>
    <w:rsid w:val="00387BC3"/>
    <w:rsid w:val="003A276A"/>
    <w:rsid w:val="003A6630"/>
    <w:rsid w:val="003B6DA8"/>
    <w:rsid w:val="003C005F"/>
    <w:rsid w:val="003C3401"/>
    <w:rsid w:val="003C3F35"/>
    <w:rsid w:val="003D2923"/>
    <w:rsid w:val="003E3A5A"/>
    <w:rsid w:val="003E74AA"/>
    <w:rsid w:val="003F4BAD"/>
    <w:rsid w:val="004009C4"/>
    <w:rsid w:val="0040244D"/>
    <w:rsid w:val="00406596"/>
    <w:rsid w:val="004102E6"/>
    <w:rsid w:val="00416441"/>
    <w:rsid w:val="004215AD"/>
    <w:rsid w:val="00430111"/>
    <w:rsid w:val="0044418B"/>
    <w:rsid w:val="00446C44"/>
    <w:rsid w:val="00450C7F"/>
    <w:rsid w:val="00451914"/>
    <w:rsid w:val="00451B6B"/>
    <w:rsid w:val="00454A18"/>
    <w:rsid w:val="0046078E"/>
    <w:rsid w:val="00460AE0"/>
    <w:rsid w:val="00461A17"/>
    <w:rsid w:val="0046306E"/>
    <w:rsid w:val="004630A5"/>
    <w:rsid w:val="004B28E3"/>
    <w:rsid w:val="004B42FC"/>
    <w:rsid w:val="004C14CC"/>
    <w:rsid w:val="004C26A6"/>
    <w:rsid w:val="004C30F7"/>
    <w:rsid w:val="004C5FAD"/>
    <w:rsid w:val="004E62C5"/>
    <w:rsid w:val="004F2581"/>
    <w:rsid w:val="0051125B"/>
    <w:rsid w:val="00513627"/>
    <w:rsid w:val="005166FC"/>
    <w:rsid w:val="00527F4D"/>
    <w:rsid w:val="005331FC"/>
    <w:rsid w:val="0054448F"/>
    <w:rsid w:val="005548A5"/>
    <w:rsid w:val="00561B05"/>
    <w:rsid w:val="00562154"/>
    <w:rsid w:val="00586921"/>
    <w:rsid w:val="00587D8F"/>
    <w:rsid w:val="00592D40"/>
    <w:rsid w:val="005B1BD3"/>
    <w:rsid w:val="005B23EF"/>
    <w:rsid w:val="005C63B7"/>
    <w:rsid w:val="005E4A67"/>
    <w:rsid w:val="005E786D"/>
    <w:rsid w:val="006030FC"/>
    <w:rsid w:val="00607651"/>
    <w:rsid w:val="00610990"/>
    <w:rsid w:val="00624807"/>
    <w:rsid w:val="00627EC3"/>
    <w:rsid w:val="006349E1"/>
    <w:rsid w:val="006521FF"/>
    <w:rsid w:val="0067086B"/>
    <w:rsid w:val="00672487"/>
    <w:rsid w:val="00686948"/>
    <w:rsid w:val="006879C2"/>
    <w:rsid w:val="00695D55"/>
    <w:rsid w:val="00697971"/>
    <w:rsid w:val="006A1A3A"/>
    <w:rsid w:val="006A2B48"/>
    <w:rsid w:val="006A6388"/>
    <w:rsid w:val="006A76C5"/>
    <w:rsid w:val="006A7DE8"/>
    <w:rsid w:val="006B248D"/>
    <w:rsid w:val="006E0B59"/>
    <w:rsid w:val="006E3761"/>
    <w:rsid w:val="006F18DF"/>
    <w:rsid w:val="006F5403"/>
    <w:rsid w:val="0070075A"/>
    <w:rsid w:val="007200EE"/>
    <w:rsid w:val="00723BA7"/>
    <w:rsid w:val="00726FC8"/>
    <w:rsid w:val="007318DE"/>
    <w:rsid w:val="00736BF8"/>
    <w:rsid w:val="007411EB"/>
    <w:rsid w:val="00741ADA"/>
    <w:rsid w:val="00746C74"/>
    <w:rsid w:val="00767BA3"/>
    <w:rsid w:val="007751FF"/>
    <w:rsid w:val="0078382D"/>
    <w:rsid w:val="007B06D2"/>
    <w:rsid w:val="007C7B55"/>
    <w:rsid w:val="007D240F"/>
    <w:rsid w:val="007D4BB0"/>
    <w:rsid w:val="007E0DB0"/>
    <w:rsid w:val="007F069B"/>
    <w:rsid w:val="00800E3D"/>
    <w:rsid w:val="00803B10"/>
    <w:rsid w:val="0080417D"/>
    <w:rsid w:val="00804ECF"/>
    <w:rsid w:val="008157E2"/>
    <w:rsid w:val="00827472"/>
    <w:rsid w:val="00833705"/>
    <w:rsid w:val="00841536"/>
    <w:rsid w:val="00842B4B"/>
    <w:rsid w:val="00846F94"/>
    <w:rsid w:val="0086196A"/>
    <w:rsid w:val="00862E2E"/>
    <w:rsid w:val="00866375"/>
    <w:rsid w:val="008711AA"/>
    <w:rsid w:val="00877D00"/>
    <w:rsid w:val="0088483D"/>
    <w:rsid w:val="00884A1B"/>
    <w:rsid w:val="008861F5"/>
    <w:rsid w:val="008A1BE2"/>
    <w:rsid w:val="008A6890"/>
    <w:rsid w:val="008B5567"/>
    <w:rsid w:val="008B704E"/>
    <w:rsid w:val="008B7F30"/>
    <w:rsid w:val="008C60F2"/>
    <w:rsid w:val="008E1D5F"/>
    <w:rsid w:val="008E3F89"/>
    <w:rsid w:val="008E41A8"/>
    <w:rsid w:val="008E46F8"/>
    <w:rsid w:val="008F199F"/>
    <w:rsid w:val="0090637A"/>
    <w:rsid w:val="00910A15"/>
    <w:rsid w:val="009404D4"/>
    <w:rsid w:val="009538D3"/>
    <w:rsid w:val="00955DC5"/>
    <w:rsid w:val="00955FB7"/>
    <w:rsid w:val="00957A93"/>
    <w:rsid w:val="009A4562"/>
    <w:rsid w:val="009B3CFA"/>
    <w:rsid w:val="009C6407"/>
    <w:rsid w:val="009D02A5"/>
    <w:rsid w:val="009D1DEC"/>
    <w:rsid w:val="009D2A81"/>
    <w:rsid w:val="009E2325"/>
    <w:rsid w:val="009F75FC"/>
    <w:rsid w:val="00A0648B"/>
    <w:rsid w:val="00A068D3"/>
    <w:rsid w:val="00A06C34"/>
    <w:rsid w:val="00A12341"/>
    <w:rsid w:val="00A14906"/>
    <w:rsid w:val="00A17724"/>
    <w:rsid w:val="00A25A8A"/>
    <w:rsid w:val="00A411C6"/>
    <w:rsid w:val="00A668C6"/>
    <w:rsid w:val="00A71D2F"/>
    <w:rsid w:val="00A85533"/>
    <w:rsid w:val="00A87704"/>
    <w:rsid w:val="00A9353D"/>
    <w:rsid w:val="00AB4A04"/>
    <w:rsid w:val="00AC251E"/>
    <w:rsid w:val="00AE07C1"/>
    <w:rsid w:val="00AE0DEC"/>
    <w:rsid w:val="00AE136F"/>
    <w:rsid w:val="00AF0858"/>
    <w:rsid w:val="00AF464B"/>
    <w:rsid w:val="00AF6D3F"/>
    <w:rsid w:val="00B15352"/>
    <w:rsid w:val="00B203E2"/>
    <w:rsid w:val="00B21BB0"/>
    <w:rsid w:val="00B24FB1"/>
    <w:rsid w:val="00B27178"/>
    <w:rsid w:val="00B27CD5"/>
    <w:rsid w:val="00B32AC6"/>
    <w:rsid w:val="00B46374"/>
    <w:rsid w:val="00B65AC7"/>
    <w:rsid w:val="00B65B3F"/>
    <w:rsid w:val="00B72821"/>
    <w:rsid w:val="00B75679"/>
    <w:rsid w:val="00B76E98"/>
    <w:rsid w:val="00B7753F"/>
    <w:rsid w:val="00B77761"/>
    <w:rsid w:val="00B93A85"/>
    <w:rsid w:val="00BA107A"/>
    <w:rsid w:val="00BB25A4"/>
    <w:rsid w:val="00BB2D4D"/>
    <w:rsid w:val="00BE355B"/>
    <w:rsid w:val="00BF719F"/>
    <w:rsid w:val="00C04EC8"/>
    <w:rsid w:val="00C10A46"/>
    <w:rsid w:val="00C2148E"/>
    <w:rsid w:val="00C21757"/>
    <w:rsid w:val="00C21F55"/>
    <w:rsid w:val="00C257B0"/>
    <w:rsid w:val="00C32350"/>
    <w:rsid w:val="00C3507C"/>
    <w:rsid w:val="00C46B33"/>
    <w:rsid w:val="00C532EB"/>
    <w:rsid w:val="00C61C06"/>
    <w:rsid w:val="00C74FE6"/>
    <w:rsid w:val="00C834F0"/>
    <w:rsid w:val="00C94838"/>
    <w:rsid w:val="00C94D14"/>
    <w:rsid w:val="00C95A23"/>
    <w:rsid w:val="00CA50E0"/>
    <w:rsid w:val="00CB179D"/>
    <w:rsid w:val="00CC2E8F"/>
    <w:rsid w:val="00CE3FD2"/>
    <w:rsid w:val="00CF2936"/>
    <w:rsid w:val="00CF7C04"/>
    <w:rsid w:val="00CF7D85"/>
    <w:rsid w:val="00D041E9"/>
    <w:rsid w:val="00D04DB9"/>
    <w:rsid w:val="00D06F56"/>
    <w:rsid w:val="00D070BE"/>
    <w:rsid w:val="00D13247"/>
    <w:rsid w:val="00D221D0"/>
    <w:rsid w:val="00D24F62"/>
    <w:rsid w:val="00D32405"/>
    <w:rsid w:val="00D371A2"/>
    <w:rsid w:val="00D37D94"/>
    <w:rsid w:val="00D468C3"/>
    <w:rsid w:val="00D53143"/>
    <w:rsid w:val="00D54194"/>
    <w:rsid w:val="00D60F02"/>
    <w:rsid w:val="00D717CC"/>
    <w:rsid w:val="00D75AC7"/>
    <w:rsid w:val="00D7608C"/>
    <w:rsid w:val="00D83AC1"/>
    <w:rsid w:val="00D8495B"/>
    <w:rsid w:val="00D91D43"/>
    <w:rsid w:val="00DB26BD"/>
    <w:rsid w:val="00DB6474"/>
    <w:rsid w:val="00DB6F36"/>
    <w:rsid w:val="00DC3E5A"/>
    <w:rsid w:val="00DD08D9"/>
    <w:rsid w:val="00DE1978"/>
    <w:rsid w:val="00DE4F10"/>
    <w:rsid w:val="00E07BA7"/>
    <w:rsid w:val="00E448ED"/>
    <w:rsid w:val="00E45CEF"/>
    <w:rsid w:val="00E62960"/>
    <w:rsid w:val="00E756EE"/>
    <w:rsid w:val="00E807BF"/>
    <w:rsid w:val="00E80ACD"/>
    <w:rsid w:val="00E9433F"/>
    <w:rsid w:val="00E96D10"/>
    <w:rsid w:val="00EC2728"/>
    <w:rsid w:val="00ED11E5"/>
    <w:rsid w:val="00ED545B"/>
    <w:rsid w:val="00EF0501"/>
    <w:rsid w:val="00EF1C97"/>
    <w:rsid w:val="00EF50EA"/>
    <w:rsid w:val="00EF56E4"/>
    <w:rsid w:val="00EF5F78"/>
    <w:rsid w:val="00F005FD"/>
    <w:rsid w:val="00F04510"/>
    <w:rsid w:val="00F061F8"/>
    <w:rsid w:val="00F117FA"/>
    <w:rsid w:val="00F13EAF"/>
    <w:rsid w:val="00F16613"/>
    <w:rsid w:val="00F21B56"/>
    <w:rsid w:val="00F40C21"/>
    <w:rsid w:val="00F41597"/>
    <w:rsid w:val="00F4503C"/>
    <w:rsid w:val="00F50234"/>
    <w:rsid w:val="00F508B4"/>
    <w:rsid w:val="00F60360"/>
    <w:rsid w:val="00F626EB"/>
    <w:rsid w:val="00F66B9E"/>
    <w:rsid w:val="00F7550D"/>
    <w:rsid w:val="00F90492"/>
    <w:rsid w:val="00F93956"/>
    <w:rsid w:val="00F96DEE"/>
    <w:rsid w:val="00FA144C"/>
    <w:rsid w:val="00FB3A0A"/>
    <w:rsid w:val="00FD4AD7"/>
    <w:rsid w:val="00FE261D"/>
    <w:rsid w:val="00FE7D47"/>
    <w:rsid w:val="00FF1493"/>
    <w:rsid w:val="01C0925D"/>
    <w:rsid w:val="02CD573B"/>
    <w:rsid w:val="03D444F0"/>
    <w:rsid w:val="046CF9F5"/>
    <w:rsid w:val="0473831A"/>
    <w:rsid w:val="085A3060"/>
    <w:rsid w:val="0A34B095"/>
    <w:rsid w:val="0B2675AC"/>
    <w:rsid w:val="0D044753"/>
    <w:rsid w:val="0DD57C53"/>
    <w:rsid w:val="0F058E03"/>
    <w:rsid w:val="10854E20"/>
    <w:rsid w:val="119473E6"/>
    <w:rsid w:val="11A353B9"/>
    <w:rsid w:val="12071C60"/>
    <w:rsid w:val="12B580FC"/>
    <w:rsid w:val="13A683FC"/>
    <w:rsid w:val="1529E75E"/>
    <w:rsid w:val="15DE351E"/>
    <w:rsid w:val="164B2932"/>
    <w:rsid w:val="16F1EDD5"/>
    <w:rsid w:val="18EF3071"/>
    <w:rsid w:val="18F3C8C3"/>
    <w:rsid w:val="19252CE8"/>
    <w:rsid w:val="1CD3D225"/>
    <w:rsid w:val="1F802EA3"/>
    <w:rsid w:val="20878C7C"/>
    <w:rsid w:val="209A03EE"/>
    <w:rsid w:val="20BEF1AD"/>
    <w:rsid w:val="2208A5AC"/>
    <w:rsid w:val="22809B93"/>
    <w:rsid w:val="235133FD"/>
    <w:rsid w:val="26EEDC19"/>
    <w:rsid w:val="27419D23"/>
    <w:rsid w:val="2762781B"/>
    <w:rsid w:val="2773DBC7"/>
    <w:rsid w:val="28C75D11"/>
    <w:rsid w:val="2A0B9A40"/>
    <w:rsid w:val="2AC5B621"/>
    <w:rsid w:val="2D651D9E"/>
    <w:rsid w:val="30C2BEF4"/>
    <w:rsid w:val="328E96E8"/>
    <w:rsid w:val="343DA722"/>
    <w:rsid w:val="34E60971"/>
    <w:rsid w:val="350E3B68"/>
    <w:rsid w:val="3547386C"/>
    <w:rsid w:val="3624AE2D"/>
    <w:rsid w:val="381A4FEF"/>
    <w:rsid w:val="3886665D"/>
    <w:rsid w:val="3A150E01"/>
    <w:rsid w:val="3A1ADE96"/>
    <w:rsid w:val="3A8C359A"/>
    <w:rsid w:val="3D76A1FF"/>
    <w:rsid w:val="3F5F05DE"/>
    <w:rsid w:val="3FDE6E69"/>
    <w:rsid w:val="426E1B1D"/>
    <w:rsid w:val="43427970"/>
    <w:rsid w:val="448E7E0A"/>
    <w:rsid w:val="46F2397D"/>
    <w:rsid w:val="4826AAE7"/>
    <w:rsid w:val="482D1137"/>
    <w:rsid w:val="484CBDD9"/>
    <w:rsid w:val="48A1A60A"/>
    <w:rsid w:val="49EDDBBA"/>
    <w:rsid w:val="4B3FFAD0"/>
    <w:rsid w:val="4B773A6C"/>
    <w:rsid w:val="4C81B781"/>
    <w:rsid w:val="4D174C67"/>
    <w:rsid w:val="4DC405CF"/>
    <w:rsid w:val="4F6756D2"/>
    <w:rsid w:val="4FF71AA8"/>
    <w:rsid w:val="50793CFB"/>
    <w:rsid w:val="50869A1C"/>
    <w:rsid w:val="52F813B4"/>
    <w:rsid w:val="53668853"/>
    <w:rsid w:val="55DB40CA"/>
    <w:rsid w:val="5849766D"/>
    <w:rsid w:val="58B16C99"/>
    <w:rsid w:val="594D35AC"/>
    <w:rsid w:val="5A2AC160"/>
    <w:rsid w:val="5B289AE3"/>
    <w:rsid w:val="5F58571B"/>
    <w:rsid w:val="5F59C47D"/>
    <w:rsid w:val="614C590A"/>
    <w:rsid w:val="615D66D9"/>
    <w:rsid w:val="6207ABE9"/>
    <w:rsid w:val="6273F2EB"/>
    <w:rsid w:val="63167BDF"/>
    <w:rsid w:val="63FC2BC8"/>
    <w:rsid w:val="64C0F9C4"/>
    <w:rsid w:val="65311B9C"/>
    <w:rsid w:val="66FD9760"/>
    <w:rsid w:val="68502DED"/>
    <w:rsid w:val="6AAE2BB3"/>
    <w:rsid w:val="6B9E6588"/>
    <w:rsid w:val="6D5A134D"/>
    <w:rsid w:val="6DC3301C"/>
    <w:rsid w:val="6DE031D7"/>
    <w:rsid w:val="6DF2324F"/>
    <w:rsid w:val="6ECA9379"/>
    <w:rsid w:val="6F97F568"/>
    <w:rsid w:val="70234141"/>
    <w:rsid w:val="70CE4061"/>
    <w:rsid w:val="713813C3"/>
    <w:rsid w:val="71F9FD22"/>
    <w:rsid w:val="726D7355"/>
    <w:rsid w:val="74E864BE"/>
    <w:rsid w:val="760F9FD4"/>
    <w:rsid w:val="7915ED71"/>
    <w:rsid w:val="7F5391BA"/>
    <w:rsid w:val="7FA40EA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8EF8C2"/>
  <w15:chartTrackingRefBased/>
  <w15:docId w15:val="{5E4C171A-3BC9-4DA9-A8C0-BCDA56BB1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26EEDC19"/>
    <w:pPr>
      <w:ind w:left="720"/>
      <w:contextualSpacing/>
    </w:pPr>
  </w:style>
  <w:style w:type="paragraph" w:styleId="Kommentaaritekst">
    <w:name w:val="annotation text"/>
    <w:basedOn w:val="Normaallaad"/>
    <w:link w:val="KommentaaritekstMrk"/>
    <w:uiPriority w:val="99"/>
    <w:unhideWhenUsed/>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semiHidden/>
    <w:unhideWhenUsed/>
    <w:rPr>
      <w:sz w:val="16"/>
      <w:szCs w:val="16"/>
    </w:rPr>
  </w:style>
  <w:style w:type="character" w:styleId="Hperlink">
    <w:name w:val="Hyperlink"/>
    <w:basedOn w:val="Liguvaikefont"/>
    <w:uiPriority w:val="99"/>
    <w:unhideWhenUsed/>
    <w:rsid w:val="2A0B9A40"/>
    <w:rPr>
      <w:color w:val="467886"/>
      <w:u w:val="single"/>
    </w:rPr>
  </w:style>
  <w:style w:type="character" w:styleId="Allmrkuseviide">
    <w:name w:val="footnote reference"/>
    <w:basedOn w:val="Liguvaikefont"/>
    <w:uiPriority w:val="99"/>
    <w:semiHidden/>
    <w:unhideWhenUsed/>
    <w:rsid w:val="00DE4F10"/>
    <w:rPr>
      <w:vertAlign w:val="superscript"/>
    </w:rPr>
  </w:style>
  <w:style w:type="character" w:styleId="Lahendamatamainimine">
    <w:name w:val="Unresolved Mention"/>
    <w:basedOn w:val="Liguvaikefont"/>
    <w:uiPriority w:val="99"/>
    <w:semiHidden/>
    <w:unhideWhenUsed/>
    <w:rsid w:val="0040244D"/>
    <w:rPr>
      <w:color w:val="605E5C"/>
      <w:shd w:val="clear" w:color="auto" w:fill="E1DFDD"/>
    </w:rPr>
  </w:style>
  <w:style w:type="table" w:styleId="Kontuurtabel">
    <w:name w:val="Table Grid"/>
    <w:basedOn w:val="Normaaltabel"/>
    <w:uiPriority w:val="39"/>
    <w:rsid w:val="00310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allaad"/>
    <w:rsid w:val="00C94838"/>
    <w:pPr>
      <w:spacing w:before="100" w:beforeAutospacing="1" w:after="100" w:afterAutospacing="1"/>
    </w:pPr>
    <w:rPr>
      <w:rFonts w:ascii="Times New Roman" w:eastAsia="Times New Roman" w:hAnsi="Times New Roman" w:cs="Times New Roman"/>
      <w:lang w:eastAsia="et-EE"/>
    </w:rPr>
  </w:style>
  <w:style w:type="paragraph" w:styleId="Pis">
    <w:name w:val="header"/>
    <w:basedOn w:val="Normaallaad"/>
    <w:link w:val="PisMrk"/>
    <w:uiPriority w:val="99"/>
    <w:unhideWhenUsed/>
    <w:rsid w:val="00F41597"/>
    <w:pPr>
      <w:tabs>
        <w:tab w:val="center" w:pos="4536"/>
        <w:tab w:val="right" w:pos="9072"/>
      </w:tabs>
    </w:pPr>
  </w:style>
  <w:style w:type="character" w:customStyle="1" w:styleId="PisMrk">
    <w:name w:val="Päis Märk"/>
    <w:basedOn w:val="Liguvaikefont"/>
    <w:link w:val="Pis"/>
    <w:uiPriority w:val="99"/>
    <w:rsid w:val="00F41597"/>
  </w:style>
  <w:style w:type="paragraph" w:styleId="Jalus">
    <w:name w:val="footer"/>
    <w:basedOn w:val="Normaallaad"/>
    <w:link w:val="JalusMrk"/>
    <w:uiPriority w:val="99"/>
    <w:unhideWhenUsed/>
    <w:rsid w:val="00F41597"/>
    <w:pPr>
      <w:tabs>
        <w:tab w:val="center" w:pos="4536"/>
        <w:tab w:val="right" w:pos="9072"/>
      </w:tabs>
    </w:pPr>
  </w:style>
  <w:style w:type="character" w:customStyle="1" w:styleId="JalusMrk">
    <w:name w:val="Jalus Märk"/>
    <w:basedOn w:val="Liguvaikefont"/>
    <w:link w:val="Jalus"/>
    <w:uiPriority w:val="99"/>
    <w:rsid w:val="00F41597"/>
  </w:style>
  <w:style w:type="paragraph" w:styleId="Allmrkusetekst">
    <w:name w:val="footnote text"/>
    <w:basedOn w:val="Normaallaad"/>
    <w:link w:val="AllmrkusetekstMrk"/>
    <w:uiPriority w:val="99"/>
    <w:semiHidden/>
    <w:unhideWhenUsed/>
    <w:rsid w:val="00BB2D4D"/>
    <w:rPr>
      <w:sz w:val="20"/>
      <w:szCs w:val="20"/>
    </w:rPr>
  </w:style>
  <w:style w:type="character" w:customStyle="1" w:styleId="AllmrkusetekstMrk">
    <w:name w:val="Allmärkuse tekst Märk"/>
    <w:basedOn w:val="Liguvaikefont"/>
    <w:link w:val="Allmrkusetekst"/>
    <w:uiPriority w:val="99"/>
    <w:semiHidden/>
    <w:rsid w:val="00BB2D4D"/>
    <w:rPr>
      <w:sz w:val="20"/>
      <w:szCs w:val="20"/>
    </w:rPr>
  </w:style>
  <w:style w:type="paragraph" w:styleId="Kommentaariteema">
    <w:name w:val="annotation subject"/>
    <w:basedOn w:val="Kommentaaritekst"/>
    <w:next w:val="Kommentaaritekst"/>
    <w:link w:val="KommentaariteemaMrk"/>
    <w:uiPriority w:val="99"/>
    <w:semiHidden/>
    <w:unhideWhenUsed/>
    <w:rsid w:val="00527F4D"/>
    <w:rPr>
      <w:b/>
      <w:bCs/>
    </w:rPr>
  </w:style>
  <w:style w:type="character" w:customStyle="1" w:styleId="KommentaariteemaMrk">
    <w:name w:val="Kommentaari teema Märk"/>
    <w:basedOn w:val="KommentaaritekstMrk"/>
    <w:link w:val="Kommentaariteema"/>
    <w:uiPriority w:val="99"/>
    <w:semiHidden/>
    <w:rsid w:val="00527F4D"/>
    <w:rPr>
      <w:b/>
      <w:bCs/>
      <w:sz w:val="20"/>
      <w:szCs w:val="20"/>
    </w:rPr>
  </w:style>
  <w:style w:type="paragraph" w:styleId="Redaktsioon">
    <w:name w:val="Revision"/>
    <w:hidden/>
    <w:uiPriority w:val="99"/>
    <w:semiHidden/>
    <w:rsid w:val="0067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949529">
      <w:bodyDiv w:val="1"/>
      <w:marLeft w:val="0"/>
      <w:marRight w:val="0"/>
      <w:marTop w:val="0"/>
      <w:marBottom w:val="0"/>
      <w:divBdr>
        <w:top w:val="none" w:sz="0" w:space="0" w:color="auto"/>
        <w:left w:val="none" w:sz="0" w:space="0" w:color="auto"/>
        <w:bottom w:val="none" w:sz="0" w:space="0" w:color="auto"/>
        <w:right w:val="none" w:sz="0" w:space="0" w:color="auto"/>
      </w:divBdr>
    </w:div>
    <w:div w:id="277180713">
      <w:bodyDiv w:val="1"/>
      <w:marLeft w:val="0"/>
      <w:marRight w:val="0"/>
      <w:marTop w:val="0"/>
      <w:marBottom w:val="0"/>
      <w:divBdr>
        <w:top w:val="none" w:sz="0" w:space="0" w:color="auto"/>
        <w:left w:val="none" w:sz="0" w:space="0" w:color="auto"/>
        <w:bottom w:val="none" w:sz="0" w:space="0" w:color="auto"/>
        <w:right w:val="none" w:sz="0" w:space="0" w:color="auto"/>
      </w:divBdr>
    </w:div>
    <w:div w:id="327639465">
      <w:bodyDiv w:val="1"/>
      <w:marLeft w:val="0"/>
      <w:marRight w:val="0"/>
      <w:marTop w:val="0"/>
      <w:marBottom w:val="0"/>
      <w:divBdr>
        <w:top w:val="none" w:sz="0" w:space="0" w:color="auto"/>
        <w:left w:val="none" w:sz="0" w:space="0" w:color="auto"/>
        <w:bottom w:val="none" w:sz="0" w:space="0" w:color="auto"/>
        <w:right w:val="none" w:sz="0" w:space="0" w:color="auto"/>
      </w:divBdr>
    </w:div>
    <w:div w:id="434595487">
      <w:bodyDiv w:val="1"/>
      <w:marLeft w:val="0"/>
      <w:marRight w:val="0"/>
      <w:marTop w:val="0"/>
      <w:marBottom w:val="0"/>
      <w:divBdr>
        <w:top w:val="none" w:sz="0" w:space="0" w:color="auto"/>
        <w:left w:val="none" w:sz="0" w:space="0" w:color="auto"/>
        <w:bottom w:val="none" w:sz="0" w:space="0" w:color="auto"/>
        <w:right w:val="none" w:sz="0" w:space="0" w:color="auto"/>
      </w:divBdr>
    </w:div>
    <w:div w:id="862790574">
      <w:bodyDiv w:val="1"/>
      <w:marLeft w:val="0"/>
      <w:marRight w:val="0"/>
      <w:marTop w:val="0"/>
      <w:marBottom w:val="0"/>
      <w:divBdr>
        <w:top w:val="none" w:sz="0" w:space="0" w:color="auto"/>
        <w:left w:val="none" w:sz="0" w:space="0" w:color="auto"/>
        <w:bottom w:val="none" w:sz="0" w:space="0" w:color="auto"/>
        <w:right w:val="none" w:sz="0" w:space="0" w:color="auto"/>
      </w:divBdr>
      <w:divsChild>
        <w:div w:id="325787200">
          <w:marLeft w:val="0"/>
          <w:marRight w:val="0"/>
          <w:marTop w:val="0"/>
          <w:marBottom w:val="0"/>
          <w:divBdr>
            <w:top w:val="none" w:sz="0" w:space="0" w:color="auto"/>
            <w:left w:val="none" w:sz="0" w:space="0" w:color="auto"/>
            <w:bottom w:val="none" w:sz="0" w:space="0" w:color="auto"/>
            <w:right w:val="none" w:sz="0" w:space="0" w:color="auto"/>
          </w:divBdr>
        </w:div>
        <w:div w:id="499781737">
          <w:marLeft w:val="0"/>
          <w:marRight w:val="0"/>
          <w:marTop w:val="0"/>
          <w:marBottom w:val="0"/>
          <w:divBdr>
            <w:top w:val="none" w:sz="0" w:space="0" w:color="auto"/>
            <w:left w:val="none" w:sz="0" w:space="0" w:color="auto"/>
            <w:bottom w:val="none" w:sz="0" w:space="0" w:color="auto"/>
            <w:right w:val="none" w:sz="0" w:space="0" w:color="auto"/>
          </w:divBdr>
        </w:div>
        <w:div w:id="551962449">
          <w:marLeft w:val="0"/>
          <w:marRight w:val="0"/>
          <w:marTop w:val="0"/>
          <w:marBottom w:val="0"/>
          <w:divBdr>
            <w:top w:val="none" w:sz="0" w:space="0" w:color="auto"/>
            <w:left w:val="none" w:sz="0" w:space="0" w:color="auto"/>
            <w:bottom w:val="none" w:sz="0" w:space="0" w:color="auto"/>
            <w:right w:val="none" w:sz="0" w:space="0" w:color="auto"/>
          </w:divBdr>
        </w:div>
        <w:div w:id="2136212291">
          <w:marLeft w:val="0"/>
          <w:marRight w:val="0"/>
          <w:marTop w:val="0"/>
          <w:marBottom w:val="0"/>
          <w:divBdr>
            <w:top w:val="none" w:sz="0" w:space="0" w:color="auto"/>
            <w:left w:val="none" w:sz="0" w:space="0" w:color="auto"/>
            <w:bottom w:val="none" w:sz="0" w:space="0" w:color="auto"/>
            <w:right w:val="none" w:sz="0" w:space="0" w:color="auto"/>
          </w:divBdr>
        </w:div>
        <w:div w:id="464813260">
          <w:marLeft w:val="0"/>
          <w:marRight w:val="0"/>
          <w:marTop w:val="0"/>
          <w:marBottom w:val="0"/>
          <w:divBdr>
            <w:top w:val="none" w:sz="0" w:space="0" w:color="auto"/>
            <w:left w:val="none" w:sz="0" w:space="0" w:color="auto"/>
            <w:bottom w:val="none" w:sz="0" w:space="0" w:color="auto"/>
            <w:right w:val="none" w:sz="0" w:space="0" w:color="auto"/>
          </w:divBdr>
        </w:div>
        <w:div w:id="1345666332">
          <w:marLeft w:val="0"/>
          <w:marRight w:val="0"/>
          <w:marTop w:val="0"/>
          <w:marBottom w:val="0"/>
          <w:divBdr>
            <w:top w:val="none" w:sz="0" w:space="0" w:color="auto"/>
            <w:left w:val="none" w:sz="0" w:space="0" w:color="auto"/>
            <w:bottom w:val="none" w:sz="0" w:space="0" w:color="auto"/>
            <w:right w:val="none" w:sz="0" w:space="0" w:color="auto"/>
          </w:divBdr>
        </w:div>
        <w:div w:id="2073196136">
          <w:marLeft w:val="0"/>
          <w:marRight w:val="0"/>
          <w:marTop w:val="0"/>
          <w:marBottom w:val="0"/>
          <w:divBdr>
            <w:top w:val="none" w:sz="0" w:space="0" w:color="auto"/>
            <w:left w:val="none" w:sz="0" w:space="0" w:color="auto"/>
            <w:bottom w:val="none" w:sz="0" w:space="0" w:color="auto"/>
            <w:right w:val="none" w:sz="0" w:space="0" w:color="auto"/>
          </w:divBdr>
        </w:div>
        <w:div w:id="545920340">
          <w:marLeft w:val="0"/>
          <w:marRight w:val="0"/>
          <w:marTop w:val="0"/>
          <w:marBottom w:val="0"/>
          <w:divBdr>
            <w:top w:val="none" w:sz="0" w:space="0" w:color="auto"/>
            <w:left w:val="none" w:sz="0" w:space="0" w:color="auto"/>
            <w:bottom w:val="none" w:sz="0" w:space="0" w:color="auto"/>
            <w:right w:val="none" w:sz="0" w:space="0" w:color="auto"/>
          </w:divBdr>
        </w:div>
        <w:div w:id="1024987335">
          <w:marLeft w:val="0"/>
          <w:marRight w:val="0"/>
          <w:marTop w:val="0"/>
          <w:marBottom w:val="0"/>
          <w:divBdr>
            <w:top w:val="none" w:sz="0" w:space="0" w:color="auto"/>
            <w:left w:val="none" w:sz="0" w:space="0" w:color="auto"/>
            <w:bottom w:val="none" w:sz="0" w:space="0" w:color="auto"/>
            <w:right w:val="none" w:sz="0" w:space="0" w:color="auto"/>
          </w:divBdr>
        </w:div>
        <w:div w:id="993293290">
          <w:marLeft w:val="0"/>
          <w:marRight w:val="0"/>
          <w:marTop w:val="0"/>
          <w:marBottom w:val="0"/>
          <w:divBdr>
            <w:top w:val="none" w:sz="0" w:space="0" w:color="auto"/>
            <w:left w:val="none" w:sz="0" w:space="0" w:color="auto"/>
            <w:bottom w:val="none" w:sz="0" w:space="0" w:color="auto"/>
            <w:right w:val="none" w:sz="0" w:space="0" w:color="auto"/>
          </w:divBdr>
        </w:div>
        <w:div w:id="226769150">
          <w:marLeft w:val="0"/>
          <w:marRight w:val="0"/>
          <w:marTop w:val="0"/>
          <w:marBottom w:val="0"/>
          <w:divBdr>
            <w:top w:val="none" w:sz="0" w:space="0" w:color="auto"/>
            <w:left w:val="none" w:sz="0" w:space="0" w:color="auto"/>
            <w:bottom w:val="none" w:sz="0" w:space="0" w:color="auto"/>
            <w:right w:val="none" w:sz="0" w:space="0" w:color="auto"/>
          </w:divBdr>
        </w:div>
        <w:div w:id="1892615026">
          <w:marLeft w:val="0"/>
          <w:marRight w:val="0"/>
          <w:marTop w:val="0"/>
          <w:marBottom w:val="0"/>
          <w:divBdr>
            <w:top w:val="none" w:sz="0" w:space="0" w:color="auto"/>
            <w:left w:val="none" w:sz="0" w:space="0" w:color="auto"/>
            <w:bottom w:val="none" w:sz="0" w:space="0" w:color="auto"/>
            <w:right w:val="none" w:sz="0" w:space="0" w:color="auto"/>
          </w:divBdr>
        </w:div>
        <w:div w:id="975254745">
          <w:marLeft w:val="0"/>
          <w:marRight w:val="0"/>
          <w:marTop w:val="0"/>
          <w:marBottom w:val="0"/>
          <w:divBdr>
            <w:top w:val="none" w:sz="0" w:space="0" w:color="auto"/>
            <w:left w:val="none" w:sz="0" w:space="0" w:color="auto"/>
            <w:bottom w:val="none" w:sz="0" w:space="0" w:color="auto"/>
            <w:right w:val="none" w:sz="0" w:space="0" w:color="auto"/>
          </w:divBdr>
        </w:div>
        <w:div w:id="19866824">
          <w:marLeft w:val="0"/>
          <w:marRight w:val="0"/>
          <w:marTop w:val="0"/>
          <w:marBottom w:val="0"/>
          <w:divBdr>
            <w:top w:val="none" w:sz="0" w:space="0" w:color="auto"/>
            <w:left w:val="none" w:sz="0" w:space="0" w:color="auto"/>
            <w:bottom w:val="none" w:sz="0" w:space="0" w:color="auto"/>
            <w:right w:val="none" w:sz="0" w:space="0" w:color="auto"/>
          </w:divBdr>
        </w:div>
        <w:div w:id="834345116">
          <w:marLeft w:val="0"/>
          <w:marRight w:val="0"/>
          <w:marTop w:val="0"/>
          <w:marBottom w:val="0"/>
          <w:divBdr>
            <w:top w:val="none" w:sz="0" w:space="0" w:color="auto"/>
            <w:left w:val="none" w:sz="0" w:space="0" w:color="auto"/>
            <w:bottom w:val="none" w:sz="0" w:space="0" w:color="auto"/>
            <w:right w:val="none" w:sz="0" w:space="0" w:color="auto"/>
          </w:divBdr>
        </w:div>
        <w:div w:id="923144935">
          <w:marLeft w:val="0"/>
          <w:marRight w:val="0"/>
          <w:marTop w:val="0"/>
          <w:marBottom w:val="0"/>
          <w:divBdr>
            <w:top w:val="none" w:sz="0" w:space="0" w:color="auto"/>
            <w:left w:val="none" w:sz="0" w:space="0" w:color="auto"/>
            <w:bottom w:val="none" w:sz="0" w:space="0" w:color="auto"/>
            <w:right w:val="none" w:sz="0" w:space="0" w:color="auto"/>
          </w:divBdr>
        </w:div>
        <w:div w:id="601840306">
          <w:marLeft w:val="0"/>
          <w:marRight w:val="0"/>
          <w:marTop w:val="0"/>
          <w:marBottom w:val="0"/>
          <w:divBdr>
            <w:top w:val="none" w:sz="0" w:space="0" w:color="auto"/>
            <w:left w:val="none" w:sz="0" w:space="0" w:color="auto"/>
            <w:bottom w:val="none" w:sz="0" w:space="0" w:color="auto"/>
            <w:right w:val="none" w:sz="0" w:space="0" w:color="auto"/>
          </w:divBdr>
        </w:div>
        <w:div w:id="1915433523">
          <w:marLeft w:val="0"/>
          <w:marRight w:val="0"/>
          <w:marTop w:val="0"/>
          <w:marBottom w:val="0"/>
          <w:divBdr>
            <w:top w:val="none" w:sz="0" w:space="0" w:color="auto"/>
            <w:left w:val="none" w:sz="0" w:space="0" w:color="auto"/>
            <w:bottom w:val="none" w:sz="0" w:space="0" w:color="auto"/>
            <w:right w:val="none" w:sz="0" w:space="0" w:color="auto"/>
          </w:divBdr>
        </w:div>
        <w:div w:id="1888761447">
          <w:marLeft w:val="0"/>
          <w:marRight w:val="0"/>
          <w:marTop w:val="0"/>
          <w:marBottom w:val="0"/>
          <w:divBdr>
            <w:top w:val="none" w:sz="0" w:space="0" w:color="auto"/>
            <w:left w:val="none" w:sz="0" w:space="0" w:color="auto"/>
            <w:bottom w:val="none" w:sz="0" w:space="0" w:color="auto"/>
            <w:right w:val="none" w:sz="0" w:space="0" w:color="auto"/>
          </w:divBdr>
        </w:div>
        <w:div w:id="748700021">
          <w:marLeft w:val="0"/>
          <w:marRight w:val="0"/>
          <w:marTop w:val="0"/>
          <w:marBottom w:val="0"/>
          <w:divBdr>
            <w:top w:val="none" w:sz="0" w:space="0" w:color="auto"/>
            <w:left w:val="none" w:sz="0" w:space="0" w:color="auto"/>
            <w:bottom w:val="none" w:sz="0" w:space="0" w:color="auto"/>
            <w:right w:val="none" w:sz="0" w:space="0" w:color="auto"/>
          </w:divBdr>
        </w:div>
        <w:div w:id="702827806">
          <w:marLeft w:val="0"/>
          <w:marRight w:val="0"/>
          <w:marTop w:val="0"/>
          <w:marBottom w:val="0"/>
          <w:divBdr>
            <w:top w:val="none" w:sz="0" w:space="0" w:color="auto"/>
            <w:left w:val="none" w:sz="0" w:space="0" w:color="auto"/>
            <w:bottom w:val="none" w:sz="0" w:space="0" w:color="auto"/>
            <w:right w:val="none" w:sz="0" w:space="0" w:color="auto"/>
          </w:divBdr>
          <w:divsChild>
            <w:div w:id="1071196159">
              <w:marLeft w:val="0"/>
              <w:marRight w:val="0"/>
              <w:marTop w:val="0"/>
              <w:marBottom w:val="0"/>
              <w:divBdr>
                <w:top w:val="none" w:sz="0" w:space="0" w:color="auto"/>
                <w:left w:val="none" w:sz="0" w:space="0" w:color="auto"/>
                <w:bottom w:val="none" w:sz="0" w:space="0" w:color="auto"/>
                <w:right w:val="none" w:sz="0" w:space="0" w:color="auto"/>
              </w:divBdr>
            </w:div>
            <w:div w:id="7678157">
              <w:marLeft w:val="0"/>
              <w:marRight w:val="0"/>
              <w:marTop w:val="0"/>
              <w:marBottom w:val="0"/>
              <w:divBdr>
                <w:top w:val="none" w:sz="0" w:space="0" w:color="auto"/>
                <w:left w:val="none" w:sz="0" w:space="0" w:color="auto"/>
                <w:bottom w:val="none" w:sz="0" w:space="0" w:color="auto"/>
                <w:right w:val="none" w:sz="0" w:space="0" w:color="auto"/>
              </w:divBdr>
            </w:div>
            <w:div w:id="1722942630">
              <w:marLeft w:val="0"/>
              <w:marRight w:val="0"/>
              <w:marTop w:val="0"/>
              <w:marBottom w:val="0"/>
              <w:divBdr>
                <w:top w:val="none" w:sz="0" w:space="0" w:color="auto"/>
                <w:left w:val="none" w:sz="0" w:space="0" w:color="auto"/>
                <w:bottom w:val="none" w:sz="0" w:space="0" w:color="auto"/>
                <w:right w:val="none" w:sz="0" w:space="0" w:color="auto"/>
              </w:divBdr>
            </w:div>
            <w:div w:id="1514027706">
              <w:marLeft w:val="0"/>
              <w:marRight w:val="0"/>
              <w:marTop w:val="0"/>
              <w:marBottom w:val="0"/>
              <w:divBdr>
                <w:top w:val="none" w:sz="0" w:space="0" w:color="auto"/>
                <w:left w:val="none" w:sz="0" w:space="0" w:color="auto"/>
                <w:bottom w:val="none" w:sz="0" w:space="0" w:color="auto"/>
                <w:right w:val="none" w:sz="0" w:space="0" w:color="auto"/>
              </w:divBdr>
            </w:div>
            <w:div w:id="2140997355">
              <w:marLeft w:val="0"/>
              <w:marRight w:val="0"/>
              <w:marTop w:val="0"/>
              <w:marBottom w:val="0"/>
              <w:divBdr>
                <w:top w:val="none" w:sz="0" w:space="0" w:color="auto"/>
                <w:left w:val="none" w:sz="0" w:space="0" w:color="auto"/>
                <w:bottom w:val="none" w:sz="0" w:space="0" w:color="auto"/>
                <w:right w:val="none" w:sz="0" w:space="0" w:color="auto"/>
              </w:divBdr>
            </w:div>
            <w:div w:id="1890920701">
              <w:marLeft w:val="0"/>
              <w:marRight w:val="0"/>
              <w:marTop w:val="0"/>
              <w:marBottom w:val="0"/>
              <w:divBdr>
                <w:top w:val="none" w:sz="0" w:space="0" w:color="auto"/>
                <w:left w:val="none" w:sz="0" w:space="0" w:color="auto"/>
                <w:bottom w:val="none" w:sz="0" w:space="0" w:color="auto"/>
                <w:right w:val="none" w:sz="0" w:space="0" w:color="auto"/>
              </w:divBdr>
            </w:div>
            <w:div w:id="2039499368">
              <w:marLeft w:val="0"/>
              <w:marRight w:val="0"/>
              <w:marTop w:val="0"/>
              <w:marBottom w:val="0"/>
              <w:divBdr>
                <w:top w:val="none" w:sz="0" w:space="0" w:color="auto"/>
                <w:left w:val="none" w:sz="0" w:space="0" w:color="auto"/>
                <w:bottom w:val="none" w:sz="0" w:space="0" w:color="auto"/>
                <w:right w:val="none" w:sz="0" w:space="0" w:color="auto"/>
              </w:divBdr>
            </w:div>
            <w:div w:id="119037283">
              <w:marLeft w:val="0"/>
              <w:marRight w:val="0"/>
              <w:marTop w:val="0"/>
              <w:marBottom w:val="0"/>
              <w:divBdr>
                <w:top w:val="none" w:sz="0" w:space="0" w:color="auto"/>
                <w:left w:val="none" w:sz="0" w:space="0" w:color="auto"/>
                <w:bottom w:val="none" w:sz="0" w:space="0" w:color="auto"/>
                <w:right w:val="none" w:sz="0" w:space="0" w:color="auto"/>
              </w:divBdr>
            </w:div>
            <w:div w:id="877592988">
              <w:marLeft w:val="0"/>
              <w:marRight w:val="0"/>
              <w:marTop w:val="0"/>
              <w:marBottom w:val="0"/>
              <w:divBdr>
                <w:top w:val="none" w:sz="0" w:space="0" w:color="auto"/>
                <w:left w:val="none" w:sz="0" w:space="0" w:color="auto"/>
                <w:bottom w:val="none" w:sz="0" w:space="0" w:color="auto"/>
                <w:right w:val="none" w:sz="0" w:space="0" w:color="auto"/>
              </w:divBdr>
            </w:div>
            <w:div w:id="889194240">
              <w:marLeft w:val="0"/>
              <w:marRight w:val="0"/>
              <w:marTop w:val="0"/>
              <w:marBottom w:val="0"/>
              <w:divBdr>
                <w:top w:val="none" w:sz="0" w:space="0" w:color="auto"/>
                <w:left w:val="none" w:sz="0" w:space="0" w:color="auto"/>
                <w:bottom w:val="none" w:sz="0" w:space="0" w:color="auto"/>
                <w:right w:val="none" w:sz="0" w:space="0" w:color="auto"/>
              </w:divBdr>
            </w:div>
            <w:div w:id="257252758">
              <w:marLeft w:val="0"/>
              <w:marRight w:val="0"/>
              <w:marTop w:val="0"/>
              <w:marBottom w:val="0"/>
              <w:divBdr>
                <w:top w:val="none" w:sz="0" w:space="0" w:color="auto"/>
                <w:left w:val="none" w:sz="0" w:space="0" w:color="auto"/>
                <w:bottom w:val="none" w:sz="0" w:space="0" w:color="auto"/>
                <w:right w:val="none" w:sz="0" w:space="0" w:color="auto"/>
              </w:divBdr>
            </w:div>
            <w:div w:id="2052463347">
              <w:marLeft w:val="0"/>
              <w:marRight w:val="0"/>
              <w:marTop w:val="0"/>
              <w:marBottom w:val="0"/>
              <w:divBdr>
                <w:top w:val="none" w:sz="0" w:space="0" w:color="auto"/>
                <w:left w:val="none" w:sz="0" w:space="0" w:color="auto"/>
                <w:bottom w:val="none" w:sz="0" w:space="0" w:color="auto"/>
                <w:right w:val="none" w:sz="0" w:space="0" w:color="auto"/>
              </w:divBdr>
            </w:div>
            <w:div w:id="1750930338">
              <w:marLeft w:val="0"/>
              <w:marRight w:val="0"/>
              <w:marTop w:val="0"/>
              <w:marBottom w:val="0"/>
              <w:divBdr>
                <w:top w:val="none" w:sz="0" w:space="0" w:color="auto"/>
                <w:left w:val="none" w:sz="0" w:space="0" w:color="auto"/>
                <w:bottom w:val="none" w:sz="0" w:space="0" w:color="auto"/>
                <w:right w:val="none" w:sz="0" w:space="0" w:color="auto"/>
              </w:divBdr>
            </w:div>
            <w:div w:id="892080975">
              <w:marLeft w:val="0"/>
              <w:marRight w:val="0"/>
              <w:marTop w:val="0"/>
              <w:marBottom w:val="0"/>
              <w:divBdr>
                <w:top w:val="none" w:sz="0" w:space="0" w:color="auto"/>
                <w:left w:val="none" w:sz="0" w:space="0" w:color="auto"/>
                <w:bottom w:val="none" w:sz="0" w:space="0" w:color="auto"/>
                <w:right w:val="none" w:sz="0" w:space="0" w:color="auto"/>
              </w:divBdr>
            </w:div>
            <w:div w:id="1140269094">
              <w:marLeft w:val="0"/>
              <w:marRight w:val="0"/>
              <w:marTop w:val="0"/>
              <w:marBottom w:val="0"/>
              <w:divBdr>
                <w:top w:val="none" w:sz="0" w:space="0" w:color="auto"/>
                <w:left w:val="none" w:sz="0" w:space="0" w:color="auto"/>
                <w:bottom w:val="none" w:sz="0" w:space="0" w:color="auto"/>
                <w:right w:val="none" w:sz="0" w:space="0" w:color="auto"/>
              </w:divBdr>
            </w:div>
            <w:div w:id="1651060002">
              <w:marLeft w:val="0"/>
              <w:marRight w:val="0"/>
              <w:marTop w:val="0"/>
              <w:marBottom w:val="0"/>
              <w:divBdr>
                <w:top w:val="none" w:sz="0" w:space="0" w:color="auto"/>
                <w:left w:val="none" w:sz="0" w:space="0" w:color="auto"/>
                <w:bottom w:val="none" w:sz="0" w:space="0" w:color="auto"/>
                <w:right w:val="none" w:sz="0" w:space="0" w:color="auto"/>
              </w:divBdr>
            </w:div>
            <w:div w:id="2032995117">
              <w:marLeft w:val="0"/>
              <w:marRight w:val="0"/>
              <w:marTop w:val="0"/>
              <w:marBottom w:val="0"/>
              <w:divBdr>
                <w:top w:val="none" w:sz="0" w:space="0" w:color="auto"/>
                <w:left w:val="none" w:sz="0" w:space="0" w:color="auto"/>
                <w:bottom w:val="none" w:sz="0" w:space="0" w:color="auto"/>
                <w:right w:val="none" w:sz="0" w:space="0" w:color="auto"/>
              </w:divBdr>
            </w:div>
            <w:div w:id="617374789">
              <w:marLeft w:val="0"/>
              <w:marRight w:val="0"/>
              <w:marTop w:val="0"/>
              <w:marBottom w:val="0"/>
              <w:divBdr>
                <w:top w:val="none" w:sz="0" w:space="0" w:color="auto"/>
                <w:left w:val="none" w:sz="0" w:space="0" w:color="auto"/>
                <w:bottom w:val="none" w:sz="0" w:space="0" w:color="auto"/>
                <w:right w:val="none" w:sz="0" w:space="0" w:color="auto"/>
              </w:divBdr>
            </w:div>
            <w:div w:id="1080568186">
              <w:marLeft w:val="0"/>
              <w:marRight w:val="0"/>
              <w:marTop w:val="0"/>
              <w:marBottom w:val="0"/>
              <w:divBdr>
                <w:top w:val="none" w:sz="0" w:space="0" w:color="auto"/>
                <w:left w:val="none" w:sz="0" w:space="0" w:color="auto"/>
                <w:bottom w:val="none" w:sz="0" w:space="0" w:color="auto"/>
                <w:right w:val="none" w:sz="0" w:space="0" w:color="auto"/>
              </w:divBdr>
            </w:div>
            <w:div w:id="417750270">
              <w:marLeft w:val="0"/>
              <w:marRight w:val="0"/>
              <w:marTop w:val="0"/>
              <w:marBottom w:val="0"/>
              <w:divBdr>
                <w:top w:val="none" w:sz="0" w:space="0" w:color="auto"/>
                <w:left w:val="none" w:sz="0" w:space="0" w:color="auto"/>
                <w:bottom w:val="none" w:sz="0" w:space="0" w:color="auto"/>
                <w:right w:val="none" w:sz="0" w:space="0" w:color="auto"/>
              </w:divBdr>
            </w:div>
          </w:divsChild>
        </w:div>
        <w:div w:id="1306357156">
          <w:marLeft w:val="0"/>
          <w:marRight w:val="0"/>
          <w:marTop w:val="0"/>
          <w:marBottom w:val="0"/>
          <w:divBdr>
            <w:top w:val="none" w:sz="0" w:space="0" w:color="auto"/>
            <w:left w:val="none" w:sz="0" w:space="0" w:color="auto"/>
            <w:bottom w:val="none" w:sz="0" w:space="0" w:color="auto"/>
            <w:right w:val="none" w:sz="0" w:space="0" w:color="auto"/>
          </w:divBdr>
          <w:divsChild>
            <w:div w:id="897397073">
              <w:marLeft w:val="0"/>
              <w:marRight w:val="0"/>
              <w:marTop w:val="0"/>
              <w:marBottom w:val="0"/>
              <w:divBdr>
                <w:top w:val="none" w:sz="0" w:space="0" w:color="auto"/>
                <w:left w:val="none" w:sz="0" w:space="0" w:color="auto"/>
                <w:bottom w:val="none" w:sz="0" w:space="0" w:color="auto"/>
                <w:right w:val="none" w:sz="0" w:space="0" w:color="auto"/>
              </w:divBdr>
            </w:div>
            <w:div w:id="1939563785">
              <w:marLeft w:val="0"/>
              <w:marRight w:val="0"/>
              <w:marTop w:val="0"/>
              <w:marBottom w:val="0"/>
              <w:divBdr>
                <w:top w:val="none" w:sz="0" w:space="0" w:color="auto"/>
                <w:left w:val="none" w:sz="0" w:space="0" w:color="auto"/>
                <w:bottom w:val="none" w:sz="0" w:space="0" w:color="auto"/>
                <w:right w:val="none" w:sz="0" w:space="0" w:color="auto"/>
              </w:divBdr>
            </w:div>
            <w:div w:id="1909802050">
              <w:marLeft w:val="0"/>
              <w:marRight w:val="0"/>
              <w:marTop w:val="0"/>
              <w:marBottom w:val="0"/>
              <w:divBdr>
                <w:top w:val="none" w:sz="0" w:space="0" w:color="auto"/>
                <w:left w:val="none" w:sz="0" w:space="0" w:color="auto"/>
                <w:bottom w:val="none" w:sz="0" w:space="0" w:color="auto"/>
                <w:right w:val="none" w:sz="0" w:space="0" w:color="auto"/>
              </w:divBdr>
            </w:div>
            <w:div w:id="808090066">
              <w:marLeft w:val="0"/>
              <w:marRight w:val="0"/>
              <w:marTop w:val="0"/>
              <w:marBottom w:val="0"/>
              <w:divBdr>
                <w:top w:val="none" w:sz="0" w:space="0" w:color="auto"/>
                <w:left w:val="none" w:sz="0" w:space="0" w:color="auto"/>
                <w:bottom w:val="none" w:sz="0" w:space="0" w:color="auto"/>
                <w:right w:val="none" w:sz="0" w:space="0" w:color="auto"/>
              </w:divBdr>
            </w:div>
            <w:div w:id="249125180">
              <w:marLeft w:val="0"/>
              <w:marRight w:val="0"/>
              <w:marTop w:val="0"/>
              <w:marBottom w:val="0"/>
              <w:divBdr>
                <w:top w:val="none" w:sz="0" w:space="0" w:color="auto"/>
                <w:left w:val="none" w:sz="0" w:space="0" w:color="auto"/>
                <w:bottom w:val="none" w:sz="0" w:space="0" w:color="auto"/>
                <w:right w:val="none" w:sz="0" w:space="0" w:color="auto"/>
              </w:divBdr>
            </w:div>
            <w:div w:id="2013096968">
              <w:marLeft w:val="0"/>
              <w:marRight w:val="0"/>
              <w:marTop w:val="0"/>
              <w:marBottom w:val="0"/>
              <w:divBdr>
                <w:top w:val="none" w:sz="0" w:space="0" w:color="auto"/>
                <w:left w:val="none" w:sz="0" w:space="0" w:color="auto"/>
                <w:bottom w:val="none" w:sz="0" w:space="0" w:color="auto"/>
                <w:right w:val="none" w:sz="0" w:space="0" w:color="auto"/>
              </w:divBdr>
            </w:div>
            <w:div w:id="695540833">
              <w:marLeft w:val="0"/>
              <w:marRight w:val="0"/>
              <w:marTop w:val="0"/>
              <w:marBottom w:val="0"/>
              <w:divBdr>
                <w:top w:val="none" w:sz="0" w:space="0" w:color="auto"/>
                <w:left w:val="none" w:sz="0" w:space="0" w:color="auto"/>
                <w:bottom w:val="none" w:sz="0" w:space="0" w:color="auto"/>
                <w:right w:val="none" w:sz="0" w:space="0" w:color="auto"/>
              </w:divBdr>
            </w:div>
            <w:div w:id="2074770598">
              <w:marLeft w:val="0"/>
              <w:marRight w:val="0"/>
              <w:marTop w:val="0"/>
              <w:marBottom w:val="0"/>
              <w:divBdr>
                <w:top w:val="none" w:sz="0" w:space="0" w:color="auto"/>
                <w:left w:val="none" w:sz="0" w:space="0" w:color="auto"/>
                <w:bottom w:val="none" w:sz="0" w:space="0" w:color="auto"/>
                <w:right w:val="none" w:sz="0" w:space="0" w:color="auto"/>
              </w:divBdr>
            </w:div>
            <w:div w:id="958267573">
              <w:marLeft w:val="0"/>
              <w:marRight w:val="0"/>
              <w:marTop w:val="0"/>
              <w:marBottom w:val="0"/>
              <w:divBdr>
                <w:top w:val="none" w:sz="0" w:space="0" w:color="auto"/>
                <w:left w:val="none" w:sz="0" w:space="0" w:color="auto"/>
                <w:bottom w:val="none" w:sz="0" w:space="0" w:color="auto"/>
                <w:right w:val="none" w:sz="0" w:space="0" w:color="auto"/>
              </w:divBdr>
            </w:div>
            <w:div w:id="501548528">
              <w:marLeft w:val="0"/>
              <w:marRight w:val="0"/>
              <w:marTop w:val="0"/>
              <w:marBottom w:val="0"/>
              <w:divBdr>
                <w:top w:val="none" w:sz="0" w:space="0" w:color="auto"/>
                <w:left w:val="none" w:sz="0" w:space="0" w:color="auto"/>
                <w:bottom w:val="none" w:sz="0" w:space="0" w:color="auto"/>
                <w:right w:val="none" w:sz="0" w:space="0" w:color="auto"/>
              </w:divBdr>
            </w:div>
            <w:div w:id="1554268910">
              <w:marLeft w:val="0"/>
              <w:marRight w:val="0"/>
              <w:marTop w:val="0"/>
              <w:marBottom w:val="0"/>
              <w:divBdr>
                <w:top w:val="none" w:sz="0" w:space="0" w:color="auto"/>
                <w:left w:val="none" w:sz="0" w:space="0" w:color="auto"/>
                <w:bottom w:val="none" w:sz="0" w:space="0" w:color="auto"/>
                <w:right w:val="none" w:sz="0" w:space="0" w:color="auto"/>
              </w:divBdr>
            </w:div>
            <w:div w:id="1028995015">
              <w:marLeft w:val="0"/>
              <w:marRight w:val="0"/>
              <w:marTop w:val="0"/>
              <w:marBottom w:val="0"/>
              <w:divBdr>
                <w:top w:val="none" w:sz="0" w:space="0" w:color="auto"/>
                <w:left w:val="none" w:sz="0" w:space="0" w:color="auto"/>
                <w:bottom w:val="none" w:sz="0" w:space="0" w:color="auto"/>
                <w:right w:val="none" w:sz="0" w:space="0" w:color="auto"/>
              </w:divBdr>
            </w:div>
            <w:div w:id="1670517951">
              <w:marLeft w:val="0"/>
              <w:marRight w:val="0"/>
              <w:marTop w:val="0"/>
              <w:marBottom w:val="0"/>
              <w:divBdr>
                <w:top w:val="none" w:sz="0" w:space="0" w:color="auto"/>
                <w:left w:val="none" w:sz="0" w:space="0" w:color="auto"/>
                <w:bottom w:val="none" w:sz="0" w:space="0" w:color="auto"/>
                <w:right w:val="none" w:sz="0" w:space="0" w:color="auto"/>
              </w:divBdr>
            </w:div>
            <w:div w:id="1889491611">
              <w:marLeft w:val="0"/>
              <w:marRight w:val="0"/>
              <w:marTop w:val="0"/>
              <w:marBottom w:val="0"/>
              <w:divBdr>
                <w:top w:val="none" w:sz="0" w:space="0" w:color="auto"/>
                <w:left w:val="none" w:sz="0" w:space="0" w:color="auto"/>
                <w:bottom w:val="none" w:sz="0" w:space="0" w:color="auto"/>
                <w:right w:val="none" w:sz="0" w:space="0" w:color="auto"/>
              </w:divBdr>
            </w:div>
            <w:div w:id="54740349">
              <w:marLeft w:val="0"/>
              <w:marRight w:val="0"/>
              <w:marTop w:val="0"/>
              <w:marBottom w:val="0"/>
              <w:divBdr>
                <w:top w:val="none" w:sz="0" w:space="0" w:color="auto"/>
                <w:left w:val="none" w:sz="0" w:space="0" w:color="auto"/>
                <w:bottom w:val="none" w:sz="0" w:space="0" w:color="auto"/>
                <w:right w:val="none" w:sz="0" w:space="0" w:color="auto"/>
              </w:divBdr>
            </w:div>
            <w:div w:id="2072071832">
              <w:marLeft w:val="0"/>
              <w:marRight w:val="0"/>
              <w:marTop w:val="0"/>
              <w:marBottom w:val="0"/>
              <w:divBdr>
                <w:top w:val="none" w:sz="0" w:space="0" w:color="auto"/>
                <w:left w:val="none" w:sz="0" w:space="0" w:color="auto"/>
                <w:bottom w:val="none" w:sz="0" w:space="0" w:color="auto"/>
                <w:right w:val="none" w:sz="0" w:space="0" w:color="auto"/>
              </w:divBdr>
            </w:div>
            <w:div w:id="928347571">
              <w:marLeft w:val="0"/>
              <w:marRight w:val="0"/>
              <w:marTop w:val="0"/>
              <w:marBottom w:val="0"/>
              <w:divBdr>
                <w:top w:val="none" w:sz="0" w:space="0" w:color="auto"/>
                <w:left w:val="none" w:sz="0" w:space="0" w:color="auto"/>
                <w:bottom w:val="none" w:sz="0" w:space="0" w:color="auto"/>
                <w:right w:val="none" w:sz="0" w:space="0" w:color="auto"/>
              </w:divBdr>
            </w:div>
            <w:div w:id="61950622">
              <w:marLeft w:val="0"/>
              <w:marRight w:val="0"/>
              <w:marTop w:val="0"/>
              <w:marBottom w:val="0"/>
              <w:divBdr>
                <w:top w:val="none" w:sz="0" w:space="0" w:color="auto"/>
                <w:left w:val="none" w:sz="0" w:space="0" w:color="auto"/>
                <w:bottom w:val="none" w:sz="0" w:space="0" w:color="auto"/>
                <w:right w:val="none" w:sz="0" w:space="0" w:color="auto"/>
              </w:divBdr>
            </w:div>
            <w:div w:id="528182637">
              <w:marLeft w:val="0"/>
              <w:marRight w:val="0"/>
              <w:marTop w:val="0"/>
              <w:marBottom w:val="0"/>
              <w:divBdr>
                <w:top w:val="none" w:sz="0" w:space="0" w:color="auto"/>
                <w:left w:val="none" w:sz="0" w:space="0" w:color="auto"/>
                <w:bottom w:val="none" w:sz="0" w:space="0" w:color="auto"/>
                <w:right w:val="none" w:sz="0" w:space="0" w:color="auto"/>
              </w:divBdr>
            </w:div>
            <w:div w:id="73012531">
              <w:marLeft w:val="0"/>
              <w:marRight w:val="0"/>
              <w:marTop w:val="0"/>
              <w:marBottom w:val="0"/>
              <w:divBdr>
                <w:top w:val="none" w:sz="0" w:space="0" w:color="auto"/>
                <w:left w:val="none" w:sz="0" w:space="0" w:color="auto"/>
                <w:bottom w:val="none" w:sz="0" w:space="0" w:color="auto"/>
                <w:right w:val="none" w:sz="0" w:space="0" w:color="auto"/>
              </w:divBdr>
            </w:div>
          </w:divsChild>
        </w:div>
        <w:div w:id="1725055951">
          <w:marLeft w:val="0"/>
          <w:marRight w:val="0"/>
          <w:marTop w:val="0"/>
          <w:marBottom w:val="0"/>
          <w:divBdr>
            <w:top w:val="none" w:sz="0" w:space="0" w:color="auto"/>
            <w:left w:val="none" w:sz="0" w:space="0" w:color="auto"/>
            <w:bottom w:val="none" w:sz="0" w:space="0" w:color="auto"/>
            <w:right w:val="none" w:sz="0" w:space="0" w:color="auto"/>
          </w:divBdr>
        </w:div>
        <w:div w:id="87772938">
          <w:marLeft w:val="0"/>
          <w:marRight w:val="0"/>
          <w:marTop w:val="0"/>
          <w:marBottom w:val="0"/>
          <w:divBdr>
            <w:top w:val="none" w:sz="0" w:space="0" w:color="auto"/>
            <w:left w:val="none" w:sz="0" w:space="0" w:color="auto"/>
            <w:bottom w:val="none" w:sz="0" w:space="0" w:color="auto"/>
            <w:right w:val="none" w:sz="0" w:space="0" w:color="auto"/>
          </w:divBdr>
        </w:div>
        <w:div w:id="1226598466">
          <w:marLeft w:val="0"/>
          <w:marRight w:val="0"/>
          <w:marTop w:val="0"/>
          <w:marBottom w:val="0"/>
          <w:divBdr>
            <w:top w:val="none" w:sz="0" w:space="0" w:color="auto"/>
            <w:left w:val="none" w:sz="0" w:space="0" w:color="auto"/>
            <w:bottom w:val="none" w:sz="0" w:space="0" w:color="auto"/>
            <w:right w:val="none" w:sz="0" w:space="0" w:color="auto"/>
          </w:divBdr>
        </w:div>
        <w:div w:id="1601524632">
          <w:marLeft w:val="0"/>
          <w:marRight w:val="0"/>
          <w:marTop w:val="0"/>
          <w:marBottom w:val="0"/>
          <w:divBdr>
            <w:top w:val="none" w:sz="0" w:space="0" w:color="auto"/>
            <w:left w:val="none" w:sz="0" w:space="0" w:color="auto"/>
            <w:bottom w:val="none" w:sz="0" w:space="0" w:color="auto"/>
            <w:right w:val="none" w:sz="0" w:space="0" w:color="auto"/>
          </w:divBdr>
        </w:div>
        <w:div w:id="50471427">
          <w:marLeft w:val="0"/>
          <w:marRight w:val="0"/>
          <w:marTop w:val="0"/>
          <w:marBottom w:val="0"/>
          <w:divBdr>
            <w:top w:val="none" w:sz="0" w:space="0" w:color="auto"/>
            <w:left w:val="none" w:sz="0" w:space="0" w:color="auto"/>
            <w:bottom w:val="none" w:sz="0" w:space="0" w:color="auto"/>
            <w:right w:val="none" w:sz="0" w:space="0" w:color="auto"/>
          </w:divBdr>
        </w:div>
        <w:div w:id="1858541212">
          <w:marLeft w:val="0"/>
          <w:marRight w:val="0"/>
          <w:marTop w:val="0"/>
          <w:marBottom w:val="0"/>
          <w:divBdr>
            <w:top w:val="none" w:sz="0" w:space="0" w:color="auto"/>
            <w:left w:val="none" w:sz="0" w:space="0" w:color="auto"/>
            <w:bottom w:val="none" w:sz="0" w:space="0" w:color="auto"/>
            <w:right w:val="none" w:sz="0" w:space="0" w:color="auto"/>
          </w:divBdr>
        </w:div>
        <w:div w:id="2077627048">
          <w:marLeft w:val="0"/>
          <w:marRight w:val="0"/>
          <w:marTop w:val="0"/>
          <w:marBottom w:val="0"/>
          <w:divBdr>
            <w:top w:val="none" w:sz="0" w:space="0" w:color="auto"/>
            <w:left w:val="none" w:sz="0" w:space="0" w:color="auto"/>
            <w:bottom w:val="none" w:sz="0" w:space="0" w:color="auto"/>
            <w:right w:val="none" w:sz="0" w:space="0" w:color="auto"/>
          </w:divBdr>
        </w:div>
        <w:div w:id="978801049">
          <w:marLeft w:val="0"/>
          <w:marRight w:val="0"/>
          <w:marTop w:val="0"/>
          <w:marBottom w:val="0"/>
          <w:divBdr>
            <w:top w:val="none" w:sz="0" w:space="0" w:color="auto"/>
            <w:left w:val="none" w:sz="0" w:space="0" w:color="auto"/>
            <w:bottom w:val="none" w:sz="0" w:space="0" w:color="auto"/>
            <w:right w:val="none" w:sz="0" w:space="0" w:color="auto"/>
          </w:divBdr>
        </w:div>
        <w:div w:id="147985821">
          <w:marLeft w:val="0"/>
          <w:marRight w:val="0"/>
          <w:marTop w:val="0"/>
          <w:marBottom w:val="0"/>
          <w:divBdr>
            <w:top w:val="none" w:sz="0" w:space="0" w:color="auto"/>
            <w:left w:val="none" w:sz="0" w:space="0" w:color="auto"/>
            <w:bottom w:val="none" w:sz="0" w:space="0" w:color="auto"/>
            <w:right w:val="none" w:sz="0" w:space="0" w:color="auto"/>
          </w:divBdr>
        </w:div>
      </w:divsChild>
    </w:div>
    <w:div w:id="864756228">
      <w:bodyDiv w:val="1"/>
      <w:marLeft w:val="0"/>
      <w:marRight w:val="0"/>
      <w:marTop w:val="0"/>
      <w:marBottom w:val="0"/>
      <w:divBdr>
        <w:top w:val="none" w:sz="0" w:space="0" w:color="auto"/>
        <w:left w:val="none" w:sz="0" w:space="0" w:color="auto"/>
        <w:bottom w:val="none" w:sz="0" w:space="0" w:color="auto"/>
        <w:right w:val="none" w:sz="0" w:space="0" w:color="auto"/>
      </w:divBdr>
    </w:div>
    <w:div w:id="928543876">
      <w:bodyDiv w:val="1"/>
      <w:marLeft w:val="0"/>
      <w:marRight w:val="0"/>
      <w:marTop w:val="0"/>
      <w:marBottom w:val="0"/>
      <w:divBdr>
        <w:top w:val="none" w:sz="0" w:space="0" w:color="auto"/>
        <w:left w:val="none" w:sz="0" w:space="0" w:color="auto"/>
        <w:bottom w:val="none" w:sz="0" w:space="0" w:color="auto"/>
        <w:right w:val="none" w:sz="0" w:space="0" w:color="auto"/>
      </w:divBdr>
    </w:div>
    <w:div w:id="1028721197">
      <w:bodyDiv w:val="1"/>
      <w:marLeft w:val="0"/>
      <w:marRight w:val="0"/>
      <w:marTop w:val="0"/>
      <w:marBottom w:val="0"/>
      <w:divBdr>
        <w:top w:val="none" w:sz="0" w:space="0" w:color="auto"/>
        <w:left w:val="none" w:sz="0" w:space="0" w:color="auto"/>
        <w:bottom w:val="none" w:sz="0" w:space="0" w:color="auto"/>
        <w:right w:val="none" w:sz="0" w:space="0" w:color="auto"/>
      </w:divBdr>
    </w:div>
    <w:div w:id="1235237134">
      <w:bodyDiv w:val="1"/>
      <w:marLeft w:val="0"/>
      <w:marRight w:val="0"/>
      <w:marTop w:val="0"/>
      <w:marBottom w:val="0"/>
      <w:divBdr>
        <w:top w:val="none" w:sz="0" w:space="0" w:color="auto"/>
        <w:left w:val="none" w:sz="0" w:space="0" w:color="auto"/>
        <w:bottom w:val="none" w:sz="0" w:space="0" w:color="auto"/>
        <w:right w:val="none" w:sz="0" w:space="0" w:color="auto"/>
      </w:divBdr>
    </w:div>
    <w:div w:id="1284112644">
      <w:bodyDiv w:val="1"/>
      <w:marLeft w:val="0"/>
      <w:marRight w:val="0"/>
      <w:marTop w:val="0"/>
      <w:marBottom w:val="0"/>
      <w:divBdr>
        <w:top w:val="none" w:sz="0" w:space="0" w:color="auto"/>
        <w:left w:val="none" w:sz="0" w:space="0" w:color="auto"/>
        <w:bottom w:val="none" w:sz="0" w:space="0" w:color="auto"/>
        <w:right w:val="none" w:sz="0" w:space="0" w:color="auto"/>
      </w:divBdr>
    </w:div>
    <w:div w:id="1298955187">
      <w:bodyDiv w:val="1"/>
      <w:marLeft w:val="0"/>
      <w:marRight w:val="0"/>
      <w:marTop w:val="0"/>
      <w:marBottom w:val="0"/>
      <w:divBdr>
        <w:top w:val="none" w:sz="0" w:space="0" w:color="auto"/>
        <w:left w:val="none" w:sz="0" w:space="0" w:color="auto"/>
        <w:bottom w:val="none" w:sz="0" w:space="0" w:color="auto"/>
        <w:right w:val="none" w:sz="0" w:space="0" w:color="auto"/>
      </w:divBdr>
    </w:div>
    <w:div w:id="1454253669">
      <w:bodyDiv w:val="1"/>
      <w:marLeft w:val="0"/>
      <w:marRight w:val="0"/>
      <w:marTop w:val="0"/>
      <w:marBottom w:val="0"/>
      <w:divBdr>
        <w:top w:val="none" w:sz="0" w:space="0" w:color="auto"/>
        <w:left w:val="none" w:sz="0" w:space="0" w:color="auto"/>
        <w:bottom w:val="none" w:sz="0" w:space="0" w:color="auto"/>
        <w:right w:val="none" w:sz="0" w:space="0" w:color="auto"/>
      </w:divBdr>
      <w:divsChild>
        <w:div w:id="717900812">
          <w:marLeft w:val="0"/>
          <w:marRight w:val="0"/>
          <w:marTop w:val="0"/>
          <w:marBottom w:val="0"/>
          <w:divBdr>
            <w:top w:val="none" w:sz="0" w:space="0" w:color="auto"/>
            <w:left w:val="none" w:sz="0" w:space="0" w:color="auto"/>
            <w:bottom w:val="none" w:sz="0" w:space="0" w:color="auto"/>
            <w:right w:val="none" w:sz="0" w:space="0" w:color="auto"/>
          </w:divBdr>
        </w:div>
        <w:div w:id="2046053436">
          <w:marLeft w:val="0"/>
          <w:marRight w:val="0"/>
          <w:marTop w:val="0"/>
          <w:marBottom w:val="0"/>
          <w:divBdr>
            <w:top w:val="none" w:sz="0" w:space="0" w:color="auto"/>
            <w:left w:val="none" w:sz="0" w:space="0" w:color="auto"/>
            <w:bottom w:val="none" w:sz="0" w:space="0" w:color="auto"/>
            <w:right w:val="none" w:sz="0" w:space="0" w:color="auto"/>
          </w:divBdr>
        </w:div>
        <w:div w:id="1233154213">
          <w:marLeft w:val="0"/>
          <w:marRight w:val="0"/>
          <w:marTop w:val="0"/>
          <w:marBottom w:val="0"/>
          <w:divBdr>
            <w:top w:val="none" w:sz="0" w:space="0" w:color="auto"/>
            <w:left w:val="none" w:sz="0" w:space="0" w:color="auto"/>
            <w:bottom w:val="none" w:sz="0" w:space="0" w:color="auto"/>
            <w:right w:val="none" w:sz="0" w:space="0" w:color="auto"/>
          </w:divBdr>
        </w:div>
        <w:div w:id="561060137">
          <w:marLeft w:val="0"/>
          <w:marRight w:val="0"/>
          <w:marTop w:val="0"/>
          <w:marBottom w:val="0"/>
          <w:divBdr>
            <w:top w:val="none" w:sz="0" w:space="0" w:color="auto"/>
            <w:left w:val="none" w:sz="0" w:space="0" w:color="auto"/>
            <w:bottom w:val="none" w:sz="0" w:space="0" w:color="auto"/>
            <w:right w:val="none" w:sz="0" w:space="0" w:color="auto"/>
          </w:divBdr>
        </w:div>
        <w:div w:id="1506673499">
          <w:marLeft w:val="0"/>
          <w:marRight w:val="0"/>
          <w:marTop w:val="0"/>
          <w:marBottom w:val="0"/>
          <w:divBdr>
            <w:top w:val="none" w:sz="0" w:space="0" w:color="auto"/>
            <w:left w:val="none" w:sz="0" w:space="0" w:color="auto"/>
            <w:bottom w:val="none" w:sz="0" w:space="0" w:color="auto"/>
            <w:right w:val="none" w:sz="0" w:space="0" w:color="auto"/>
          </w:divBdr>
        </w:div>
        <w:div w:id="1420830657">
          <w:marLeft w:val="0"/>
          <w:marRight w:val="0"/>
          <w:marTop w:val="0"/>
          <w:marBottom w:val="0"/>
          <w:divBdr>
            <w:top w:val="none" w:sz="0" w:space="0" w:color="auto"/>
            <w:left w:val="none" w:sz="0" w:space="0" w:color="auto"/>
            <w:bottom w:val="none" w:sz="0" w:space="0" w:color="auto"/>
            <w:right w:val="none" w:sz="0" w:space="0" w:color="auto"/>
          </w:divBdr>
        </w:div>
        <w:div w:id="720136416">
          <w:marLeft w:val="0"/>
          <w:marRight w:val="0"/>
          <w:marTop w:val="0"/>
          <w:marBottom w:val="0"/>
          <w:divBdr>
            <w:top w:val="none" w:sz="0" w:space="0" w:color="auto"/>
            <w:left w:val="none" w:sz="0" w:space="0" w:color="auto"/>
            <w:bottom w:val="none" w:sz="0" w:space="0" w:color="auto"/>
            <w:right w:val="none" w:sz="0" w:space="0" w:color="auto"/>
          </w:divBdr>
        </w:div>
        <w:div w:id="1895041959">
          <w:marLeft w:val="0"/>
          <w:marRight w:val="0"/>
          <w:marTop w:val="0"/>
          <w:marBottom w:val="0"/>
          <w:divBdr>
            <w:top w:val="none" w:sz="0" w:space="0" w:color="auto"/>
            <w:left w:val="none" w:sz="0" w:space="0" w:color="auto"/>
            <w:bottom w:val="none" w:sz="0" w:space="0" w:color="auto"/>
            <w:right w:val="none" w:sz="0" w:space="0" w:color="auto"/>
          </w:divBdr>
        </w:div>
        <w:div w:id="542407719">
          <w:marLeft w:val="0"/>
          <w:marRight w:val="0"/>
          <w:marTop w:val="0"/>
          <w:marBottom w:val="0"/>
          <w:divBdr>
            <w:top w:val="none" w:sz="0" w:space="0" w:color="auto"/>
            <w:left w:val="none" w:sz="0" w:space="0" w:color="auto"/>
            <w:bottom w:val="none" w:sz="0" w:space="0" w:color="auto"/>
            <w:right w:val="none" w:sz="0" w:space="0" w:color="auto"/>
          </w:divBdr>
        </w:div>
        <w:div w:id="16808997">
          <w:marLeft w:val="0"/>
          <w:marRight w:val="0"/>
          <w:marTop w:val="0"/>
          <w:marBottom w:val="0"/>
          <w:divBdr>
            <w:top w:val="none" w:sz="0" w:space="0" w:color="auto"/>
            <w:left w:val="none" w:sz="0" w:space="0" w:color="auto"/>
            <w:bottom w:val="none" w:sz="0" w:space="0" w:color="auto"/>
            <w:right w:val="none" w:sz="0" w:space="0" w:color="auto"/>
          </w:divBdr>
        </w:div>
        <w:div w:id="1410230389">
          <w:marLeft w:val="0"/>
          <w:marRight w:val="0"/>
          <w:marTop w:val="0"/>
          <w:marBottom w:val="0"/>
          <w:divBdr>
            <w:top w:val="none" w:sz="0" w:space="0" w:color="auto"/>
            <w:left w:val="none" w:sz="0" w:space="0" w:color="auto"/>
            <w:bottom w:val="none" w:sz="0" w:space="0" w:color="auto"/>
            <w:right w:val="none" w:sz="0" w:space="0" w:color="auto"/>
          </w:divBdr>
        </w:div>
        <w:div w:id="2034266498">
          <w:marLeft w:val="0"/>
          <w:marRight w:val="0"/>
          <w:marTop w:val="0"/>
          <w:marBottom w:val="0"/>
          <w:divBdr>
            <w:top w:val="none" w:sz="0" w:space="0" w:color="auto"/>
            <w:left w:val="none" w:sz="0" w:space="0" w:color="auto"/>
            <w:bottom w:val="none" w:sz="0" w:space="0" w:color="auto"/>
            <w:right w:val="none" w:sz="0" w:space="0" w:color="auto"/>
          </w:divBdr>
        </w:div>
        <w:div w:id="630212549">
          <w:marLeft w:val="0"/>
          <w:marRight w:val="0"/>
          <w:marTop w:val="0"/>
          <w:marBottom w:val="0"/>
          <w:divBdr>
            <w:top w:val="none" w:sz="0" w:space="0" w:color="auto"/>
            <w:left w:val="none" w:sz="0" w:space="0" w:color="auto"/>
            <w:bottom w:val="none" w:sz="0" w:space="0" w:color="auto"/>
            <w:right w:val="none" w:sz="0" w:space="0" w:color="auto"/>
          </w:divBdr>
        </w:div>
        <w:div w:id="1730150563">
          <w:marLeft w:val="0"/>
          <w:marRight w:val="0"/>
          <w:marTop w:val="0"/>
          <w:marBottom w:val="0"/>
          <w:divBdr>
            <w:top w:val="none" w:sz="0" w:space="0" w:color="auto"/>
            <w:left w:val="none" w:sz="0" w:space="0" w:color="auto"/>
            <w:bottom w:val="none" w:sz="0" w:space="0" w:color="auto"/>
            <w:right w:val="none" w:sz="0" w:space="0" w:color="auto"/>
          </w:divBdr>
        </w:div>
        <w:div w:id="1816138505">
          <w:marLeft w:val="0"/>
          <w:marRight w:val="0"/>
          <w:marTop w:val="0"/>
          <w:marBottom w:val="0"/>
          <w:divBdr>
            <w:top w:val="none" w:sz="0" w:space="0" w:color="auto"/>
            <w:left w:val="none" w:sz="0" w:space="0" w:color="auto"/>
            <w:bottom w:val="none" w:sz="0" w:space="0" w:color="auto"/>
            <w:right w:val="none" w:sz="0" w:space="0" w:color="auto"/>
          </w:divBdr>
        </w:div>
        <w:div w:id="1161120039">
          <w:marLeft w:val="0"/>
          <w:marRight w:val="0"/>
          <w:marTop w:val="0"/>
          <w:marBottom w:val="0"/>
          <w:divBdr>
            <w:top w:val="none" w:sz="0" w:space="0" w:color="auto"/>
            <w:left w:val="none" w:sz="0" w:space="0" w:color="auto"/>
            <w:bottom w:val="none" w:sz="0" w:space="0" w:color="auto"/>
            <w:right w:val="none" w:sz="0" w:space="0" w:color="auto"/>
          </w:divBdr>
        </w:div>
        <w:div w:id="190925991">
          <w:marLeft w:val="0"/>
          <w:marRight w:val="0"/>
          <w:marTop w:val="0"/>
          <w:marBottom w:val="0"/>
          <w:divBdr>
            <w:top w:val="none" w:sz="0" w:space="0" w:color="auto"/>
            <w:left w:val="none" w:sz="0" w:space="0" w:color="auto"/>
            <w:bottom w:val="none" w:sz="0" w:space="0" w:color="auto"/>
            <w:right w:val="none" w:sz="0" w:space="0" w:color="auto"/>
          </w:divBdr>
        </w:div>
        <w:div w:id="1353847789">
          <w:marLeft w:val="0"/>
          <w:marRight w:val="0"/>
          <w:marTop w:val="0"/>
          <w:marBottom w:val="0"/>
          <w:divBdr>
            <w:top w:val="none" w:sz="0" w:space="0" w:color="auto"/>
            <w:left w:val="none" w:sz="0" w:space="0" w:color="auto"/>
            <w:bottom w:val="none" w:sz="0" w:space="0" w:color="auto"/>
            <w:right w:val="none" w:sz="0" w:space="0" w:color="auto"/>
          </w:divBdr>
        </w:div>
        <w:div w:id="1940866286">
          <w:marLeft w:val="0"/>
          <w:marRight w:val="0"/>
          <w:marTop w:val="0"/>
          <w:marBottom w:val="0"/>
          <w:divBdr>
            <w:top w:val="none" w:sz="0" w:space="0" w:color="auto"/>
            <w:left w:val="none" w:sz="0" w:space="0" w:color="auto"/>
            <w:bottom w:val="none" w:sz="0" w:space="0" w:color="auto"/>
            <w:right w:val="none" w:sz="0" w:space="0" w:color="auto"/>
          </w:divBdr>
        </w:div>
        <w:div w:id="1899854256">
          <w:marLeft w:val="0"/>
          <w:marRight w:val="0"/>
          <w:marTop w:val="0"/>
          <w:marBottom w:val="0"/>
          <w:divBdr>
            <w:top w:val="none" w:sz="0" w:space="0" w:color="auto"/>
            <w:left w:val="none" w:sz="0" w:space="0" w:color="auto"/>
            <w:bottom w:val="none" w:sz="0" w:space="0" w:color="auto"/>
            <w:right w:val="none" w:sz="0" w:space="0" w:color="auto"/>
          </w:divBdr>
        </w:div>
        <w:div w:id="384960729">
          <w:marLeft w:val="0"/>
          <w:marRight w:val="0"/>
          <w:marTop w:val="0"/>
          <w:marBottom w:val="0"/>
          <w:divBdr>
            <w:top w:val="none" w:sz="0" w:space="0" w:color="auto"/>
            <w:left w:val="none" w:sz="0" w:space="0" w:color="auto"/>
            <w:bottom w:val="none" w:sz="0" w:space="0" w:color="auto"/>
            <w:right w:val="none" w:sz="0" w:space="0" w:color="auto"/>
          </w:divBdr>
          <w:divsChild>
            <w:div w:id="2023512389">
              <w:marLeft w:val="0"/>
              <w:marRight w:val="0"/>
              <w:marTop w:val="0"/>
              <w:marBottom w:val="0"/>
              <w:divBdr>
                <w:top w:val="none" w:sz="0" w:space="0" w:color="auto"/>
                <w:left w:val="none" w:sz="0" w:space="0" w:color="auto"/>
                <w:bottom w:val="none" w:sz="0" w:space="0" w:color="auto"/>
                <w:right w:val="none" w:sz="0" w:space="0" w:color="auto"/>
              </w:divBdr>
            </w:div>
            <w:div w:id="1008167974">
              <w:marLeft w:val="0"/>
              <w:marRight w:val="0"/>
              <w:marTop w:val="0"/>
              <w:marBottom w:val="0"/>
              <w:divBdr>
                <w:top w:val="none" w:sz="0" w:space="0" w:color="auto"/>
                <w:left w:val="none" w:sz="0" w:space="0" w:color="auto"/>
                <w:bottom w:val="none" w:sz="0" w:space="0" w:color="auto"/>
                <w:right w:val="none" w:sz="0" w:space="0" w:color="auto"/>
              </w:divBdr>
            </w:div>
            <w:div w:id="634027016">
              <w:marLeft w:val="0"/>
              <w:marRight w:val="0"/>
              <w:marTop w:val="0"/>
              <w:marBottom w:val="0"/>
              <w:divBdr>
                <w:top w:val="none" w:sz="0" w:space="0" w:color="auto"/>
                <w:left w:val="none" w:sz="0" w:space="0" w:color="auto"/>
                <w:bottom w:val="none" w:sz="0" w:space="0" w:color="auto"/>
                <w:right w:val="none" w:sz="0" w:space="0" w:color="auto"/>
              </w:divBdr>
            </w:div>
            <w:div w:id="1830517313">
              <w:marLeft w:val="0"/>
              <w:marRight w:val="0"/>
              <w:marTop w:val="0"/>
              <w:marBottom w:val="0"/>
              <w:divBdr>
                <w:top w:val="none" w:sz="0" w:space="0" w:color="auto"/>
                <w:left w:val="none" w:sz="0" w:space="0" w:color="auto"/>
                <w:bottom w:val="none" w:sz="0" w:space="0" w:color="auto"/>
                <w:right w:val="none" w:sz="0" w:space="0" w:color="auto"/>
              </w:divBdr>
            </w:div>
            <w:div w:id="1057825365">
              <w:marLeft w:val="0"/>
              <w:marRight w:val="0"/>
              <w:marTop w:val="0"/>
              <w:marBottom w:val="0"/>
              <w:divBdr>
                <w:top w:val="none" w:sz="0" w:space="0" w:color="auto"/>
                <w:left w:val="none" w:sz="0" w:space="0" w:color="auto"/>
                <w:bottom w:val="none" w:sz="0" w:space="0" w:color="auto"/>
                <w:right w:val="none" w:sz="0" w:space="0" w:color="auto"/>
              </w:divBdr>
            </w:div>
            <w:div w:id="460535297">
              <w:marLeft w:val="0"/>
              <w:marRight w:val="0"/>
              <w:marTop w:val="0"/>
              <w:marBottom w:val="0"/>
              <w:divBdr>
                <w:top w:val="none" w:sz="0" w:space="0" w:color="auto"/>
                <w:left w:val="none" w:sz="0" w:space="0" w:color="auto"/>
                <w:bottom w:val="none" w:sz="0" w:space="0" w:color="auto"/>
                <w:right w:val="none" w:sz="0" w:space="0" w:color="auto"/>
              </w:divBdr>
            </w:div>
            <w:div w:id="1673529979">
              <w:marLeft w:val="0"/>
              <w:marRight w:val="0"/>
              <w:marTop w:val="0"/>
              <w:marBottom w:val="0"/>
              <w:divBdr>
                <w:top w:val="none" w:sz="0" w:space="0" w:color="auto"/>
                <w:left w:val="none" w:sz="0" w:space="0" w:color="auto"/>
                <w:bottom w:val="none" w:sz="0" w:space="0" w:color="auto"/>
                <w:right w:val="none" w:sz="0" w:space="0" w:color="auto"/>
              </w:divBdr>
            </w:div>
            <w:div w:id="317345694">
              <w:marLeft w:val="0"/>
              <w:marRight w:val="0"/>
              <w:marTop w:val="0"/>
              <w:marBottom w:val="0"/>
              <w:divBdr>
                <w:top w:val="none" w:sz="0" w:space="0" w:color="auto"/>
                <w:left w:val="none" w:sz="0" w:space="0" w:color="auto"/>
                <w:bottom w:val="none" w:sz="0" w:space="0" w:color="auto"/>
                <w:right w:val="none" w:sz="0" w:space="0" w:color="auto"/>
              </w:divBdr>
            </w:div>
            <w:div w:id="2111117417">
              <w:marLeft w:val="0"/>
              <w:marRight w:val="0"/>
              <w:marTop w:val="0"/>
              <w:marBottom w:val="0"/>
              <w:divBdr>
                <w:top w:val="none" w:sz="0" w:space="0" w:color="auto"/>
                <w:left w:val="none" w:sz="0" w:space="0" w:color="auto"/>
                <w:bottom w:val="none" w:sz="0" w:space="0" w:color="auto"/>
                <w:right w:val="none" w:sz="0" w:space="0" w:color="auto"/>
              </w:divBdr>
            </w:div>
            <w:div w:id="1943561234">
              <w:marLeft w:val="0"/>
              <w:marRight w:val="0"/>
              <w:marTop w:val="0"/>
              <w:marBottom w:val="0"/>
              <w:divBdr>
                <w:top w:val="none" w:sz="0" w:space="0" w:color="auto"/>
                <w:left w:val="none" w:sz="0" w:space="0" w:color="auto"/>
                <w:bottom w:val="none" w:sz="0" w:space="0" w:color="auto"/>
                <w:right w:val="none" w:sz="0" w:space="0" w:color="auto"/>
              </w:divBdr>
            </w:div>
            <w:div w:id="841898016">
              <w:marLeft w:val="0"/>
              <w:marRight w:val="0"/>
              <w:marTop w:val="0"/>
              <w:marBottom w:val="0"/>
              <w:divBdr>
                <w:top w:val="none" w:sz="0" w:space="0" w:color="auto"/>
                <w:left w:val="none" w:sz="0" w:space="0" w:color="auto"/>
                <w:bottom w:val="none" w:sz="0" w:space="0" w:color="auto"/>
                <w:right w:val="none" w:sz="0" w:space="0" w:color="auto"/>
              </w:divBdr>
            </w:div>
            <w:div w:id="1411273388">
              <w:marLeft w:val="0"/>
              <w:marRight w:val="0"/>
              <w:marTop w:val="0"/>
              <w:marBottom w:val="0"/>
              <w:divBdr>
                <w:top w:val="none" w:sz="0" w:space="0" w:color="auto"/>
                <w:left w:val="none" w:sz="0" w:space="0" w:color="auto"/>
                <w:bottom w:val="none" w:sz="0" w:space="0" w:color="auto"/>
                <w:right w:val="none" w:sz="0" w:space="0" w:color="auto"/>
              </w:divBdr>
            </w:div>
            <w:div w:id="637806591">
              <w:marLeft w:val="0"/>
              <w:marRight w:val="0"/>
              <w:marTop w:val="0"/>
              <w:marBottom w:val="0"/>
              <w:divBdr>
                <w:top w:val="none" w:sz="0" w:space="0" w:color="auto"/>
                <w:left w:val="none" w:sz="0" w:space="0" w:color="auto"/>
                <w:bottom w:val="none" w:sz="0" w:space="0" w:color="auto"/>
                <w:right w:val="none" w:sz="0" w:space="0" w:color="auto"/>
              </w:divBdr>
            </w:div>
            <w:div w:id="1935746786">
              <w:marLeft w:val="0"/>
              <w:marRight w:val="0"/>
              <w:marTop w:val="0"/>
              <w:marBottom w:val="0"/>
              <w:divBdr>
                <w:top w:val="none" w:sz="0" w:space="0" w:color="auto"/>
                <w:left w:val="none" w:sz="0" w:space="0" w:color="auto"/>
                <w:bottom w:val="none" w:sz="0" w:space="0" w:color="auto"/>
                <w:right w:val="none" w:sz="0" w:space="0" w:color="auto"/>
              </w:divBdr>
            </w:div>
            <w:div w:id="1019040635">
              <w:marLeft w:val="0"/>
              <w:marRight w:val="0"/>
              <w:marTop w:val="0"/>
              <w:marBottom w:val="0"/>
              <w:divBdr>
                <w:top w:val="none" w:sz="0" w:space="0" w:color="auto"/>
                <w:left w:val="none" w:sz="0" w:space="0" w:color="auto"/>
                <w:bottom w:val="none" w:sz="0" w:space="0" w:color="auto"/>
                <w:right w:val="none" w:sz="0" w:space="0" w:color="auto"/>
              </w:divBdr>
            </w:div>
            <w:div w:id="1111700685">
              <w:marLeft w:val="0"/>
              <w:marRight w:val="0"/>
              <w:marTop w:val="0"/>
              <w:marBottom w:val="0"/>
              <w:divBdr>
                <w:top w:val="none" w:sz="0" w:space="0" w:color="auto"/>
                <w:left w:val="none" w:sz="0" w:space="0" w:color="auto"/>
                <w:bottom w:val="none" w:sz="0" w:space="0" w:color="auto"/>
                <w:right w:val="none" w:sz="0" w:space="0" w:color="auto"/>
              </w:divBdr>
            </w:div>
            <w:div w:id="1504390686">
              <w:marLeft w:val="0"/>
              <w:marRight w:val="0"/>
              <w:marTop w:val="0"/>
              <w:marBottom w:val="0"/>
              <w:divBdr>
                <w:top w:val="none" w:sz="0" w:space="0" w:color="auto"/>
                <w:left w:val="none" w:sz="0" w:space="0" w:color="auto"/>
                <w:bottom w:val="none" w:sz="0" w:space="0" w:color="auto"/>
                <w:right w:val="none" w:sz="0" w:space="0" w:color="auto"/>
              </w:divBdr>
            </w:div>
            <w:div w:id="839582009">
              <w:marLeft w:val="0"/>
              <w:marRight w:val="0"/>
              <w:marTop w:val="0"/>
              <w:marBottom w:val="0"/>
              <w:divBdr>
                <w:top w:val="none" w:sz="0" w:space="0" w:color="auto"/>
                <w:left w:val="none" w:sz="0" w:space="0" w:color="auto"/>
                <w:bottom w:val="none" w:sz="0" w:space="0" w:color="auto"/>
                <w:right w:val="none" w:sz="0" w:space="0" w:color="auto"/>
              </w:divBdr>
            </w:div>
            <w:div w:id="1342316456">
              <w:marLeft w:val="0"/>
              <w:marRight w:val="0"/>
              <w:marTop w:val="0"/>
              <w:marBottom w:val="0"/>
              <w:divBdr>
                <w:top w:val="none" w:sz="0" w:space="0" w:color="auto"/>
                <w:left w:val="none" w:sz="0" w:space="0" w:color="auto"/>
                <w:bottom w:val="none" w:sz="0" w:space="0" w:color="auto"/>
                <w:right w:val="none" w:sz="0" w:space="0" w:color="auto"/>
              </w:divBdr>
            </w:div>
            <w:div w:id="1769931370">
              <w:marLeft w:val="0"/>
              <w:marRight w:val="0"/>
              <w:marTop w:val="0"/>
              <w:marBottom w:val="0"/>
              <w:divBdr>
                <w:top w:val="none" w:sz="0" w:space="0" w:color="auto"/>
                <w:left w:val="none" w:sz="0" w:space="0" w:color="auto"/>
                <w:bottom w:val="none" w:sz="0" w:space="0" w:color="auto"/>
                <w:right w:val="none" w:sz="0" w:space="0" w:color="auto"/>
              </w:divBdr>
            </w:div>
          </w:divsChild>
        </w:div>
        <w:div w:id="713503107">
          <w:marLeft w:val="0"/>
          <w:marRight w:val="0"/>
          <w:marTop w:val="0"/>
          <w:marBottom w:val="0"/>
          <w:divBdr>
            <w:top w:val="none" w:sz="0" w:space="0" w:color="auto"/>
            <w:left w:val="none" w:sz="0" w:space="0" w:color="auto"/>
            <w:bottom w:val="none" w:sz="0" w:space="0" w:color="auto"/>
            <w:right w:val="none" w:sz="0" w:space="0" w:color="auto"/>
          </w:divBdr>
          <w:divsChild>
            <w:div w:id="1611545130">
              <w:marLeft w:val="0"/>
              <w:marRight w:val="0"/>
              <w:marTop w:val="0"/>
              <w:marBottom w:val="0"/>
              <w:divBdr>
                <w:top w:val="none" w:sz="0" w:space="0" w:color="auto"/>
                <w:left w:val="none" w:sz="0" w:space="0" w:color="auto"/>
                <w:bottom w:val="none" w:sz="0" w:space="0" w:color="auto"/>
                <w:right w:val="none" w:sz="0" w:space="0" w:color="auto"/>
              </w:divBdr>
            </w:div>
            <w:div w:id="527837581">
              <w:marLeft w:val="0"/>
              <w:marRight w:val="0"/>
              <w:marTop w:val="0"/>
              <w:marBottom w:val="0"/>
              <w:divBdr>
                <w:top w:val="none" w:sz="0" w:space="0" w:color="auto"/>
                <w:left w:val="none" w:sz="0" w:space="0" w:color="auto"/>
                <w:bottom w:val="none" w:sz="0" w:space="0" w:color="auto"/>
                <w:right w:val="none" w:sz="0" w:space="0" w:color="auto"/>
              </w:divBdr>
            </w:div>
            <w:div w:id="1446997806">
              <w:marLeft w:val="0"/>
              <w:marRight w:val="0"/>
              <w:marTop w:val="0"/>
              <w:marBottom w:val="0"/>
              <w:divBdr>
                <w:top w:val="none" w:sz="0" w:space="0" w:color="auto"/>
                <w:left w:val="none" w:sz="0" w:space="0" w:color="auto"/>
                <w:bottom w:val="none" w:sz="0" w:space="0" w:color="auto"/>
                <w:right w:val="none" w:sz="0" w:space="0" w:color="auto"/>
              </w:divBdr>
            </w:div>
            <w:div w:id="1894583591">
              <w:marLeft w:val="0"/>
              <w:marRight w:val="0"/>
              <w:marTop w:val="0"/>
              <w:marBottom w:val="0"/>
              <w:divBdr>
                <w:top w:val="none" w:sz="0" w:space="0" w:color="auto"/>
                <w:left w:val="none" w:sz="0" w:space="0" w:color="auto"/>
                <w:bottom w:val="none" w:sz="0" w:space="0" w:color="auto"/>
                <w:right w:val="none" w:sz="0" w:space="0" w:color="auto"/>
              </w:divBdr>
            </w:div>
            <w:div w:id="299770562">
              <w:marLeft w:val="0"/>
              <w:marRight w:val="0"/>
              <w:marTop w:val="0"/>
              <w:marBottom w:val="0"/>
              <w:divBdr>
                <w:top w:val="none" w:sz="0" w:space="0" w:color="auto"/>
                <w:left w:val="none" w:sz="0" w:space="0" w:color="auto"/>
                <w:bottom w:val="none" w:sz="0" w:space="0" w:color="auto"/>
                <w:right w:val="none" w:sz="0" w:space="0" w:color="auto"/>
              </w:divBdr>
            </w:div>
            <w:div w:id="245262084">
              <w:marLeft w:val="0"/>
              <w:marRight w:val="0"/>
              <w:marTop w:val="0"/>
              <w:marBottom w:val="0"/>
              <w:divBdr>
                <w:top w:val="none" w:sz="0" w:space="0" w:color="auto"/>
                <w:left w:val="none" w:sz="0" w:space="0" w:color="auto"/>
                <w:bottom w:val="none" w:sz="0" w:space="0" w:color="auto"/>
                <w:right w:val="none" w:sz="0" w:space="0" w:color="auto"/>
              </w:divBdr>
            </w:div>
            <w:div w:id="719011016">
              <w:marLeft w:val="0"/>
              <w:marRight w:val="0"/>
              <w:marTop w:val="0"/>
              <w:marBottom w:val="0"/>
              <w:divBdr>
                <w:top w:val="none" w:sz="0" w:space="0" w:color="auto"/>
                <w:left w:val="none" w:sz="0" w:space="0" w:color="auto"/>
                <w:bottom w:val="none" w:sz="0" w:space="0" w:color="auto"/>
                <w:right w:val="none" w:sz="0" w:space="0" w:color="auto"/>
              </w:divBdr>
            </w:div>
            <w:div w:id="1154374818">
              <w:marLeft w:val="0"/>
              <w:marRight w:val="0"/>
              <w:marTop w:val="0"/>
              <w:marBottom w:val="0"/>
              <w:divBdr>
                <w:top w:val="none" w:sz="0" w:space="0" w:color="auto"/>
                <w:left w:val="none" w:sz="0" w:space="0" w:color="auto"/>
                <w:bottom w:val="none" w:sz="0" w:space="0" w:color="auto"/>
                <w:right w:val="none" w:sz="0" w:space="0" w:color="auto"/>
              </w:divBdr>
            </w:div>
            <w:div w:id="1902862902">
              <w:marLeft w:val="0"/>
              <w:marRight w:val="0"/>
              <w:marTop w:val="0"/>
              <w:marBottom w:val="0"/>
              <w:divBdr>
                <w:top w:val="none" w:sz="0" w:space="0" w:color="auto"/>
                <w:left w:val="none" w:sz="0" w:space="0" w:color="auto"/>
                <w:bottom w:val="none" w:sz="0" w:space="0" w:color="auto"/>
                <w:right w:val="none" w:sz="0" w:space="0" w:color="auto"/>
              </w:divBdr>
            </w:div>
            <w:div w:id="1543440775">
              <w:marLeft w:val="0"/>
              <w:marRight w:val="0"/>
              <w:marTop w:val="0"/>
              <w:marBottom w:val="0"/>
              <w:divBdr>
                <w:top w:val="none" w:sz="0" w:space="0" w:color="auto"/>
                <w:left w:val="none" w:sz="0" w:space="0" w:color="auto"/>
                <w:bottom w:val="none" w:sz="0" w:space="0" w:color="auto"/>
                <w:right w:val="none" w:sz="0" w:space="0" w:color="auto"/>
              </w:divBdr>
            </w:div>
            <w:div w:id="2099907301">
              <w:marLeft w:val="0"/>
              <w:marRight w:val="0"/>
              <w:marTop w:val="0"/>
              <w:marBottom w:val="0"/>
              <w:divBdr>
                <w:top w:val="none" w:sz="0" w:space="0" w:color="auto"/>
                <w:left w:val="none" w:sz="0" w:space="0" w:color="auto"/>
                <w:bottom w:val="none" w:sz="0" w:space="0" w:color="auto"/>
                <w:right w:val="none" w:sz="0" w:space="0" w:color="auto"/>
              </w:divBdr>
            </w:div>
            <w:div w:id="2069842400">
              <w:marLeft w:val="0"/>
              <w:marRight w:val="0"/>
              <w:marTop w:val="0"/>
              <w:marBottom w:val="0"/>
              <w:divBdr>
                <w:top w:val="none" w:sz="0" w:space="0" w:color="auto"/>
                <w:left w:val="none" w:sz="0" w:space="0" w:color="auto"/>
                <w:bottom w:val="none" w:sz="0" w:space="0" w:color="auto"/>
                <w:right w:val="none" w:sz="0" w:space="0" w:color="auto"/>
              </w:divBdr>
            </w:div>
            <w:div w:id="1065909330">
              <w:marLeft w:val="0"/>
              <w:marRight w:val="0"/>
              <w:marTop w:val="0"/>
              <w:marBottom w:val="0"/>
              <w:divBdr>
                <w:top w:val="none" w:sz="0" w:space="0" w:color="auto"/>
                <w:left w:val="none" w:sz="0" w:space="0" w:color="auto"/>
                <w:bottom w:val="none" w:sz="0" w:space="0" w:color="auto"/>
                <w:right w:val="none" w:sz="0" w:space="0" w:color="auto"/>
              </w:divBdr>
            </w:div>
            <w:div w:id="225188160">
              <w:marLeft w:val="0"/>
              <w:marRight w:val="0"/>
              <w:marTop w:val="0"/>
              <w:marBottom w:val="0"/>
              <w:divBdr>
                <w:top w:val="none" w:sz="0" w:space="0" w:color="auto"/>
                <w:left w:val="none" w:sz="0" w:space="0" w:color="auto"/>
                <w:bottom w:val="none" w:sz="0" w:space="0" w:color="auto"/>
                <w:right w:val="none" w:sz="0" w:space="0" w:color="auto"/>
              </w:divBdr>
            </w:div>
            <w:div w:id="724644526">
              <w:marLeft w:val="0"/>
              <w:marRight w:val="0"/>
              <w:marTop w:val="0"/>
              <w:marBottom w:val="0"/>
              <w:divBdr>
                <w:top w:val="none" w:sz="0" w:space="0" w:color="auto"/>
                <w:left w:val="none" w:sz="0" w:space="0" w:color="auto"/>
                <w:bottom w:val="none" w:sz="0" w:space="0" w:color="auto"/>
                <w:right w:val="none" w:sz="0" w:space="0" w:color="auto"/>
              </w:divBdr>
            </w:div>
            <w:div w:id="1656564057">
              <w:marLeft w:val="0"/>
              <w:marRight w:val="0"/>
              <w:marTop w:val="0"/>
              <w:marBottom w:val="0"/>
              <w:divBdr>
                <w:top w:val="none" w:sz="0" w:space="0" w:color="auto"/>
                <w:left w:val="none" w:sz="0" w:space="0" w:color="auto"/>
                <w:bottom w:val="none" w:sz="0" w:space="0" w:color="auto"/>
                <w:right w:val="none" w:sz="0" w:space="0" w:color="auto"/>
              </w:divBdr>
            </w:div>
            <w:div w:id="1195079418">
              <w:marLeft w:val="0"/>
              <w:marRight w:val="0"/>
              <w:marTop w:val="0"/>
              <w:marBottom w:val="0"/>
              <w:divBdr>
                <w:top w:val="none" w:sz="0" w:space="0" w:color="auto"/>
                <w:left w:val="none" w:sz="0" w:space="0" w:color="auto"/>
                <w:bottom w:val="none" w:sz="0" w:space="0" w:color="auto"/>
                <w:right w:val="none" w:sz="0" w:space="0" w:color="auto"/>
              </w:divBdr>
            </w:div>
            <w:div w:id="74985602">
              <w:marLeft w:val="0"/>
              <w:marRight w:val="0"/>
              <w:marTop w:val="0"/>
              <w:marBottom w:val="0"/>
              <w:divBdr>
                <w:top w:val="none" w:sz="0" w:space="0" w:color="auto"/>
                <w:left w:val="none" w:sz="0" w:space="0" w:color="auto"/>
                <w:bottom w:val="none" w:sz="0" w:space="0" w:color="auto"/>
                <w:right w:val="none" w:sz="0" w:space="0" w:color="auto"/>
              </w:divBdr>
            </w:div>
            <w:div w:id="16278279">
              <w:marLeft w:val="0"/>
              <w:marRight w:val="0"/>
              <w:marTop w:val="0"/>
              <w:marBottom w:val="0"/>
              <w:divBdr>
                <w:top w:val="none" w:sz="0" w:space="0" w:color="auto"/>
                <w:left w:val="none" w:sz="0" w:space="0" w:color="auto"/>
                <w:bottom w:val="none" w:sz="0" w:space="0" w:color="auto"/>
                <w:right w:val="none" w:sz="0" w:space="0" w:color="auto"/>
              </w:divBdr>
            </w:div>
            <w:div w:id="848562641">
              <w:marLeft w:val="0"/>
              <w:marRight w:val="0"/>
              <w:marTop w:val="0"/>
              <w:marBottom w:val="0"/>
              <w:divBdr>
                <w:top w:val="none" w:sz="0" w:space="0" w:color="auto"/>
                <w:left w:val="none" w:sz="0" w:space="0" w:color="auto"/>
                <w:bottom w:val="none" w:sz="0" w:space="0" w:color="auto"/>
                <w:right w:val="none" w:sz="0" w:space="0" w:color="auto"/>
              </w:divBdr>
            </w:div>
          </w:divsChild>
        </w:div>
        <w:div w:id="1950314287">
          <w:marLeft w:val="0"/>
          <w:marRight w:val="0"/>
          <w:marTop w:val="0"/>
          <w:marBottom w:val="0"/>
          <w:divBdr>
            <w:top w:val="none" w:sz="0" w:space="0" w:color="auto"/>
            <w:left w:val="none" w:sz="0" w:space="0" w:color="auto"/>
            <w:bottom w:val="none" w:sz="0" w:space="0" w:color="auto"/>
            <w:right w:val="none" w:sz="0" w:space="0" w:color="auto"/>
          </w:divBdr>
        </w:div>
        <w:div w:id="73669215">
          <w:marLeft w:val="0"/>
          <w:marRight w:val="0"/>
          <w:marTop w:val="0"/>
          <w:marBottom w:val="0"/>
          <w:divBdr>
            <w:top w:val="none" w:sz="0" w:space="0" w:color="auto"/>
            <w:left w:val="none" w:sz="0" w:space="0" w:color="auto"/>
            <w:bottom w:val="none" w:sz="0" w:space="0" w:color="auto"/>
            <w:right w:val="none" w:sz="0" w:space="0" w:color="auto"/>
          </w:divBdr>
        </w:div>
        <w:div w:id="1342320513">
          <w:marLeft w:val="0"/>
          <w:marRight w:val="0"/>
          <w:marTop w:val="0"/>
          <w:marBottom w:val="0"/>
          <w:divBdr>
            <w:top w:val="none" w:sz="0" w:space="0" w:color="auto"/>
            <w:left w:val="none" w:sz="0" w:space="0" w:color="auto"/>
            <w:bottom w:val="none" w:sz="0" w:space="0" w:color="auto"/>
            <w:right w:val="none" w:sz="0" w:space="0" w:color="auto"/>
          </w:divBdr>
        </w:div>
        <w:div w:id="266692621">
          <w:marLeft w:val="0"/>
          <w:marRight w:val="0"/>
          <w:marTop w:val="0"/>
          <w:marBottom w:val="0"/>
          <w:divBdr>
            <w:top w:val="none" w:sz="0" w:space="0" w:color="auto"/>
            <w:left w:val="none" w:sz="0" w:space="0" w:color="auto"/>
            <w:bottom w:val="none" w:sz="0" w:space="0" w:color="auto"/>
            <w:right w:val="none" w:sz="0" w:space="0" w:color="auto"/>
          </w:divBdr>
        </w:div>
        <w:div w:id="1830945724">
          <w:marLeft w:val="0"/>
          <w:marRight w:val="0"/>
          <w:marTop w:val="0"/>
          <w:marBottom w:val="0"/>
          <w:divBdr>
            <w:top w:val="none" w:sz="0" w:space="0" w:color="auto"/>
            <w:left w:val="none" w:sz="0" w:space="0" w:color="auto"/>
            <w:bottom w:val="none" w:sz="0" w:space="0" w:color="auto"/>
            <w:right w:val="none" w:sz="0" w:space="0" w:color="auto"/>
          </w:divBdr>
        </w:div>
        <w:div w:id="1130126392">
          <w:marLeft w:val="0"/>
          <w:marRight w:val="0"/>
          <w:marTop w:val="0"/>
          <w:marBottom w:val="0"/>
          <w:divBdr>
            <w:top w:val="none" w:sz="0" w:space="0" w:color="auto"/>
            <w:left w:val="none" w:sz="0" w:space="0" w:color="auto"/>
            <w:bottom w:val="none" w:sz="0" w:space="0" w:color="auto"/>
            <w:right w:val="none" w:sz="0" w:space="0" w:color="auto"/>
          </w:divBdr>
        </w:div>
        <w:div w:id="1989161585">
          <w:marLeft w:val="0"/>
          <w:marRight w:val="0"/>
          <w:marTop w:val="0"/>
          <w:marBottom w:val="0"/>
          <w:divBdr>
            <w:top w:val="none" w:sz="0" w:space="0" w:color="auto"/>
            <w:left w:val="none" w:sz="0" w:space="0" w:color="auto"/>
            <w:bottom w:val="none" w:sz="0" w:space="0" w:color="auto"/>
            <w:right w:val="none" w:sz="0" w:space="0" w:color="auto"/>
          </w:divBdr>
        </w:div>
        <w:div w:id="1082675418">
          <w:marLeft w:val="0"/>
          <w:marRight w:val="0"/>
          <w:marTop w:val="0"/>
          <w:marBottom w:val="0"/>
          <w:divBdr>
            <w:top w:val="none" w:sz="0" w:space="0" w:color="auto"/>
            <w:left w:val="none" w:sz="0" w:space="0" w:color="auto"/>
            <w:bottom w:val="none" w:sz="0" w:space="0" w:color="auto"/>
            <w:right w:val="none" w:sz="0" w:space="0" w:color="auto"/>
          </w:divBdr>
        </w:div>
        <w:div w:id="1497262053">
          <w:marLeft w:val="0"/>
          <w:marRight w:val="0"/>
          <w:marTop w:val="0"/>
          <w:marBottom w:val="0"/>
          <w:divBdr>
            <w:top w:val="none" w:sz="0" w:space="0" w:color="auto"/>
            <w:left w:val="none" w:sz="0" w:space="0" w:color="auto"/>
            <w:bottom w:val="none" w:sz="0" w:space="0" w:color="auto"/>
            <w:right w:val="none" w:sz="0" w:space="0" w:color="auto"/>
          </w:divBdr>
        </w:div>
      </w:divsChild>
    </w:div>
    <w:div w:id="1551722587">
      <w:bodyDiv w:val="1"/>
      <w:marLeft w:val="0"/>
      <w:marRight w:val="0"/>
      <w:marTop w:val="0"/>
      <w:marBottom w:val="0"/>
      <w:divBdr>
        <w:top w:val="none" w:sz="0" w:space="0" w:color="auto"/>
        <w:left w:val="none" w:sz="0" w:space="0" w:color="auto"/>
        <w:bottom w:val="none" w:sz="0" w:space="0" w:color="auto"/>
        <w:right w:val="none" w:sz="0" w:space="0" w:color="auto"/>
      </w:divBdr>
      <w:divsChild>
        <w:div w:id="1422020564">
          <w:marLeft w:val="0"/>
          <w:marRight w:val="0"/>
          <w:marTop w:val="0"/>
          <w:marBottom w:val="0"/>
          <w:divBdr>
            <w:top w:val="none" w:sz="0" w:space="0" w:color="auto"/>
            <w:left w:val="none" w:sz="0" w:space="0" w:color="auto"/>
            <w:bottom w:val="none" w:sz="0" w:space="0" w:color="auto"/>
            <w:right w:val="none" w:sz="0" w:space="0" w:color="auto"/>
          </w:divBdr>
        </w:div>
        <w:div w:id="619915315">
          <w:marLeft w:val="0"/>
          <w:marRight w:val="0"/>
          <w:marTop w:val="0"/>
          <w:marBottom w:val="0"/>
          <w:divBdr>
            <w:top w:val="none" w:sz="0" w:space="0" w:color="auto"/>
            <w:left w:val="none" w:sz="0" w:space="0" w:color="auto"/>
            <w:bottom w:val="none" w:sz="0" w:space="0" w:color="auto"/>
            <w:right w:val="none" w:sz="0" w:space="0" w:color="auto"/>
          </w:divBdr>
        </w:div>
        <w:div w:id="935215699">
          <w:marLeft w:val="0"/>
          <w:marRight w:val="0"/>
          <w:marTop w:val="0"/>
          <w:marBottom w:val="0"/>
          <w:divBdr>
            <w:top w:val="none" w:sz="0" w:space="0" w:color="auto"/>
            <w:left w:val="none" w:sz="0" w:space="0" w:color="auto"/>
            <w:bottom w:val="none" w:sz="0" w:space="0" w:color="auto"/>
            <w:right w:val="none" w:sz="0" w:space="0" w:color="auto"/>
          </w:divBdr>
        </w:div>
        <w:div w:id="403988219">
          <w:marLeft w:val="0"/>
          <w:marRight w:val="0"/>
          <w:marTop w:val="0"/>
          <w:marBottom w:val="0"/>
          <w:divBdr>
            <w:top w:val="none" w:sz="0" w:space="0" w:color="auto"/>
            <w:left w:val="none" w:sz="0" w:space="0" w:color="auto"/>
            <w:bottom w:val="none" w:sz="0" w:space="0" w:color="auto"/>
            <w:right w:val="none" w:sz="0" w:space="0" w:color="auto"/>
          </w:divBdr>
        </w:div>
        <w:div w:id="1441795453">
          <w:marLeft w:val="0"/>
          <w:marRight w:val="0"/>
          <w:marTop w:val="0"/>
          <w:marBottom w:val="0"/>
          <w:divBdr>
            <w:top w:val="none" w:sz="0" w:space="0" w:color="auto"/>
            <w:left w:val="none" w:sz="0" w:space="0" w:color="auto"/>
            <w:bottom w:val="none" w:sz="0" w:space="0" w:color="auto"/>
            <w:right w:val="none" w:sz="0" w:space="0" w:color="auto"/>
          </w:divBdr>
        </w:div>
        <w:div w:id="224604029">
          <w:marLeft w:val="0"/>
          <w:marRight w:val="0"/>
          <w:marTop w:val="0"/>
          <w:marBottom w:val="0"/>
          <w:divBdr>
            <w:top w:val="none" w:sz="0" w:space="0" w:color="auto"/>
            <w:left w:val="none" w:sz="0" w:space="0" w:color="auto"/>
            <w:bottom w:val="none" w:sz="0" w:space="0" w:color="auto"/>
            <w:right w:val="none" w:sz="0" w:space="0" w:color="auto"/>
          </w:divBdr>
        </w:div>
        <w:div w:id="1846626757">
          <w:marLeft w:val="0"/>
          <w:marRight w:val="0"/>
          <w:marTop w:val="0"/>
          <w:marBottom w:val="0"/>
          <w:divBdr>
            <w:top w:val="none" w:sz="0" w:space="0" w:color="auto"/>
            <w:left w:val="none" w:sz="0" w:space="0" w:color="auto"/>
            <w:bottom w:val="none" w:sz="0" w:space="0" w:color="auto"/>
            <w:right w:val="none" w:sz="0" w:space="0" w:color="auto"/>
          </w:divBdr>
        </w:div>
        <w:div w:id="412581737">
          <w:marLeft w:val="0"/>
          <w:marRight w:val="0"/>
          <w:marTop w:val="0"/>
          <w:marBottom w:val="0"/>
          <w:divBdr>
            <w:top w:val="none" w:sz="0" w:space="0" w:color="auto"/>
            <w:left w:val="none" w:sz="0" w:space="0" w:color="auto"/>
            <w:bottom w:val="none" w:sz="0" w:space="0" w:color="auto"/>
            <w:right w:val="none" w:sz="0" w:space="0" w:color="auto"/>
          </w:divBdr>
        </w:div>
        <w:div w:id="410809429">
          <w:marLeft w:val="0"/>
          <w:marRight w:val="0"/>
          <w:marTop w:val="0"/>
          <w:marBottom w:val="0"/>
          <w:divBdr>
            <w:top w:val="none" w:sz="0" w:space="0" w:color="auto"/>
            <w:left w:val="none" w:sz="0" w:space="0" w:color="auto"/>
            <w:bottom w:val="none" w:sz="0" w:space="0" w:color="auto"/>
            <w:right w:val="none" w:sz="0" w:space="0" w:color="auto"/>
          </w:divBdr>
        </w:div>
        <w:div w:id="2043748584">
          <w:marLeft w:val="0"/>
          <w:marRight w:val="0"/>
          <w:marTop w:val="0"/>
          <w:marBottom w:val="0"/>
          <w:divBdr>
            <w:top w:val="none" w:sz="0" w:space="0" w:color="auto"/>
            <w:left w:val="none" w:sz="0" w:space="0" w:color="auto"/>
            <w:bottom w:val="none" w:sz="0" w:space="0" w:color="auto"/>
            <w:right w:val="none" w:sz="0" w:space="0" w:color="auto"/>
          </w:divBdr>
        </w:div>
        <w:div w:id="2084792742">
          <w:marLeft w:val="0"/>
          <w:marRight w:val="0"/>
          <w:marTop w:val="0"/>
          <w:marBottom w:val="0"/>
          <w:divBdr>
            <w:top w:val="none" w:sz="0" w:space="0" w:color="auto"/>
            <w:left w:val="none" w:sz="0" w:space="0" w:color="auto"/>
            <w:bottom w:val="none" w:sz="0" w:space="0" w:color="auto"/>
            <w:right w:val="none" w:sz="0" w:space="0" w:color="auto"/>
          </w:divBdr>
        </w:div>
        <w:div w:id="1002320368">
          <w:marLeft w:val="0"/>
          <w:marRight w:val="0"/>
          <w:marTop w:val="0"/>
          <w:marBottom w:val="0"/>
          <w:divBdr>
            <w:top w:val="none" w:sz="0" w:space="0" w:color="auto"/>
            <w:left w:val="none" w:sz="0" w:space="0" w:color="auto"/>
            <w:bottom w:val="none" w:sz="0" w:space="0" w:color="auto"/>
            <w:right w:val="none" w:sz="0" w:space="0" w:color="auto"/>
          </w:divBdr>
        </w:div>
        <w:div w:id="1630815446">
          <w:marLeft w:val="0"/>
          <w:marRight w:val="0"/>
          <w:marTop w:val="0"/>
          <w:marBottom w:val="0"/>
          <w:divBdr>
            <w:top w:val="none" w:sz="0" w:space="0" w:color="auto"/>
            <w:left w:val="none" w:sz="0" w:space="0" w:color="auto"/>
            <w:bottom w:val="none" w:sz="0" w:space="0" w:color="auto"/>
            <w:right w:val="none" w:sz="0" w:space="0" w:color="auto"/>
          </w:divBdr>
        </w:div>
        <w:div w:id="1728265252">
          <w:marLeft w:val="0"/>
          <w:marRight w:val="0"/>
          <w:marTop w:val="0"/>
          <w:marBottom w:val="0"/>
          <w:divBdr>
            <w:top w:val="none" w:sz="0" w:space="0" w:color="auto"/>
            <w:left w:val="none" w:sz="0" w:space="0" w:color="auto"/>
            <w:bottom w:val="none" w:sz="0" w:space="0" w:color="auto"/>
            <w:right w:val="none" w:sz="0" w:space="0" w:color="auto"/>
          </w:divBdr>
        </w:div>
        <w:div w:id="1157458520">
          <w:marLeft w:val="0"/>
          <w:marRight w:val="0"/>
          <w:marTop w:val="0"/>
          <w:marBottom w:val="0"/>
          <w:divBdr>
            <w:top w:val="none" w:sz="0" w:space="0" w:color="auto"/>
            <w:left w:val="none" w:sz="0" w:space="0" w:color="auto"/>
            <w:bottom w:val="none" w:sz="0" w:space="0" w:color="auto"/>
            <w:right w:val="none" w:sz="0" w:space="0" w:color="auto"/>
          </w:divBdr>
        </w:div>
        <w:div w:id="1459764360">
          <w:marLeft w:val="0"/>
          <w:marRight w:val="0"/>
          <w:marTop w:val="0"/>
          <w:marBottom w:val="0"/>
          <w:divBdr>
            <w:top w:val="none" w:sz="0" w:space="0" w:color="auto"/>
            <w:left w:val="none" w:sz="0" w:space="0" w:color="auto"/>
            <w:bottom w:val="none" w:sz="0" w:space="0" w:color="auto"/>
            <w:right w:val="none" w:sz="0" w:space="0" w:color="auto"/>
          </w:divBdr>
        </w:div>
        <w:div w:id="1308582794">
          <w:marLeft w:val="0"/>
          <w:marRight w:val="0"/>
          <w:marTop w:val="0"/>
          <w:marBottom w:val="0"/>
          <w:divBdr>
            <w:top w:val="none" w:sz="0" w:space="0" w:color="auto"/>
            <w:left w:val="none" w:sz="0" w:space="0" w:color="auto"/>
            <w:bottom w:val="none" w:sz="0" w:space="0" w:color="auto"/>
            <w:right w:val="none" w:sz="0" w:space="0" w:color="auto"/>
          </w:divBdr>
        </w:div>
        <w:div w:id="1259174769">
          <w:marLeft w:val="0"/>
          <w:marRight w:val="0"/>
          <w:marTop w:val="0"/>
          <w:marBottom w:val="0"/>
          <w:divBdr>
            <w:top w:val="none" w:sz="0" w:space="0" w:color="auto"/>
            <w:left w:val="none" w:sz="0" w:space="0" w:color="auto"/>
            <w:bottom w:val="none" w:sz="0" w:space="0" w:color="auto"/>
            <w:right w:val="none" w:sz="0" w:space="0" w:color="auto"/>
          </w:divBdr>
        </w:div>
        <w:div w:id="1469055006">
          <w:marLeft w:val="0"/>
          <w:marRight w:val="0"/>
          <w:marTop w:val="0"/>
          <w:marBottom w:val="0"/>
          <w:divBdr>
            <w:top w:val="none" w:sz="0" w:space="0" w:color="auto"/>
            <w:left w:val="none" w:sz="0" w:space="0" w:color="auto"/>
            <w:bottom w:val="none" w:sz="0" w:space="0" w:color="auto"/>
            <w:right w:val="none" w:sz="0" w:space="0" w:color="auto"/>
          </w:divBdr>
        </w:div>
        <w:div w:id="199326463">
          <w:marLeft w:val="0"/>
          <w:marRight w:val="0"/>
          <w:marTop w:val="0"/>
          <w:marBottom w:val="0"/>
          <w:divBdr>
            <w:top w:val="none" w:sz="0" w:space="0" w:color="auto"/>
            <w:left w:val="none" w:sz="0" w:space="0" w:color="auto"/>
            <w:bottom w:val="none" w:sz="0" w:space="0" w:color="auto"/>
            <w:right w:val="none" w:sz="0" w:space="0" w:color="auto"/>
          </w:divBdr>
        </w:div>
        <w:div w:id="45422680">
          <w:marLeft w:val="0"/>
          <w:marRight w:val="0"/>
          <w:marTop w:val="0"/>
          <w:marBottom w:val="0"/>
          <w:divBdr>
            <w:top w:val="none" w:sz="0" w:space="0" w:color="auto"/>
            <w:left w:val="none" w:sz="0" w:space="0" w:color="auto"/>
            <w:bottom w:val="none" w:sz="0" w:space="0" w:color="auto"/>
            <w:right w:val="none" w:sz="0" w:space="0" w:color="auto"/>
          </w:divBdr>
          <w:divsChild>
            <w:div w:id="1029259355">
              <w:marLeft w:val="0"/>
              <w:marRight w:val="0"/>
              <w:marTop w:val="0"/>
              <w:marBottom w:val="0"/>
              <w:divBdr>
                <w:top w:val="none" w:sz="0" w:space="0" w:color="auto"/>
                <w:left w:val="none" w:sz="0" w:space="0" w:color="auto"/>
                <w:bottom w:val="none" w:sz="0" w:space="0" w:color="auto"/>
                <w:right w:val="none" w:sz="0" w:space="0" w:color="auto"/>
              </w:divBdr>
            </w:div>
            <w:div w:id="37357354">
              <w:marLeft w:val="0"/>
              <w:marRight w:val="0"/>
              <w:marTop w:val="0"/>
              <w:marBottom w:val="0"/>
              <w:divBdr>
                <w:top w:val="none" w:sz="0" w:space="0" w:color="auto"/>
                <w:left w:val="none" w:sz="0" w:space="0" w:color="auto"/>
                <w:bottom w:val="none" w:sz="0" w:space="0" w:color="auto"/>
                <w:right w:val="none" w:sz="0" w:space="0" w:color="auto"/>
              </w:divBdr>
            </w:div>
            <w:div w:id="1895700034">
              <w:marLeft w:val="0"/>
              <w:marRight w:val="0"/>
              <w:marTop w:val="0"/>
              <w:marBottom w:val="0"/>
              <w:divBdr>
                <w:top w:val="none" w:sz="0" w:space="0" w:color="auto"/>
                <w:left w:val="none" w:sz="0" w:space="0" w:color="auto"/>
                <w:bottom w:val="none" w:sz="0" w:space="0" w:color="auto"/>
                <w:right w:val="none" w:sz="0" w:space="0" w:color="auto"/>
              </w:divBdr>
            </w:div>
            <w:div w:id="1603226083">
              <w:marLeft w:val="0"/>
              <w:marRight w:val="0"/>
              <w:marTop w:val="0"/>
              <w:marBottom w:val="0"/>
              <w:divBdr>
                <w:top w:val="none" w:sz="0" w:space="0" w:color="auto"/>
                <w:left w:val="none" w:sz="0" w:space="0" w:color="auto"/>
                <w:bottom w:val="none" w:sz="0" w:space="0" w:color="auto"/>
                <w:right w:val="none" w:sz="0" w:space="0" w:color="auto"/>
              </w:divBdr>
            </w:div>
            <w:div w:id="765266393">
              <w:marLeft w:val="0"/>
              <w:marRight w:val="0"/>
              <w:marTop w:val="0"/>
              <w:marBottom w:val="0"/>
              <w:divBdr>
                <w:top w:val="none" w:sz="0" w:space="0" w:color="auto"/>
                <w:left w:val="none" w:sz="0" w:space="0" w:color="auto"/>
                <w:bottom w:val="none" w:sz="0" w:space="0" w:color="auto"/>
                <w:right w:val="none" w:sz="0" w:space="0" w:color="auto"/>
              </w:divBdr>
            </w:div>
            <w:div w:id="1277831964">
              <w:marLeft w:val="0"/>
              <w:marRight w:val="0"/>
              <w:marTop w:val="0"/>
              <w:marBottom w:val="0"/>
              <w:divBdr>
                <w:top w:val="none" w:sz="0" w:space="0" w:color="auto"/>
                <w:left w:val="none" w:sz="0" w:space="0" w:color="auto"/>
                <w:bottom w:val="none" w:sz="0" w:space="0" w:color="auto"/>
                <w:right w:val="none" w:sz="0" w:space="0" w:color="auto"/>
              </w:divBdr>
            </w:div>
            <w:div w:id="1735545442">
              <w:marLeft w:val="0"/>
              <w:marRight w:val="0"/>
              <w:marTop w:val="0"/>
              <w:marBottom w:val="0"/>
              <w:divBdr>
                <w:top w:val="none" w:sz="0" w:space="0" w:color="auto"/>
                <w:left w:val="none" w:sz="0" w:space="0" w:color="auto"/>
                <w:bottom w:val="none" w:sz="0" w:space="0" w:color="auto"/>
                <w:right w:val="none" w:sz="0" w:space="0" w:color="auto"/>
              </w:divBdr>
            </w:div>
            <w:div w:id="207689471">
              <w:marLeft w:val="0"/>
              <w:marRight w:val="0"/>
              <w:marTop w:val="0"/>
              <w:marBottom w:val="0"/>
              <w:divBdr>
                <w:top w:val="none" w:sz="0" w:space="0" w:color="auto"/>
                <w:left w:val="none" w:sz="0" w:space="0" w:color="auto"/>
                <w:bottom w:val="none" w:sz="0" w:space="0" w:color="auto"/>
                <w:right w:val="none" w:sz="0" w:space="0" w:color="auto"/>
              </w:divBdr>
            </w:div>
            <w:div w:id="1175609447">
              <w:marLeft w:val="0"/>
              <w:marRight w:val="0"/>
              <w:marTop w:val="0"/>
              <w:marBottom w:val="0"/>
              <w:divBdr>
                <w:top w:val="none" w:sz="0" w:space="0" w:color="auto"/>
                <w:left w:val="none" w:sz="0" w:space="0" w:color="auto"/>
                <w:bottom w:val="none" w:sz="0" w:space="0" w:color="auto"/>
                <w:right w:val="none" w:sz="0" w:space="0" w:color="auto"/>
              </w:divBdr>
            </w:div>
            <w:div w:id="29457790">
              <w:marLeft w:val="0"/>
              <w:marRight w:val="0"/>
              <w:marTop w:val="0"/>
              <w:marBottom w:val="0"/>
              <w:divBdr>
                <w:top w:val="none" w:sz="0" w:space="0" w:color="auto"/>
                <w:left w:val="none" w:sz="0" w:space="0" w:color="auto"/>
                <w:bottom w:val="none" w:sz="0" w:space="0" w:color="auto"/>
                <w:right w:val="none" w:sz="0" w:space="0" w:color="auto"/>
              </w:divBdr>
            </w:div>
            <w:div w:id="85464853">
              <w:marLeft w:val="0"/>
              <w:marRight w:val="0"/>
              <w:marTop w:val="0"/>
              <w:marBottom w:val="0"/>
              <w:divBdr>
                <w:top w:val="none" w:sz="0" w:space="0" w:color="auto"/>
                <w:left w:val="none" w:sz="0" w:space="0" w:color="auto"/>
                <w:bottom w:val="none" w:sz="0" w:space="0" w:color="auto"/>
                <w:right w:val="none" w:sz="0" w:space="0" w:color="auto"/>
              </w:divBdr>
            </w:div>
            <w:div w:id="487718958">
              <w:marLeft w:val="0"/>
              <w:marRight w:val="0"/>
              <w:marTop w:val="0"/>
              <w:marBottom w:val="0"/>
              <w:divBdr>
                <w:top w:val="none" w:sz="0" w:space="0" w:color="auto"/>
                <w:left w:val="none" w:sz="0" w:space="0" w:color="auto"/>
                <w:bottom w:val="none" w:sz="0" w:space="0" w:color="auto"/>
                <w:right w:val="none" w:sz="0" w:space="0" w:color="auto"/>
              </w:divBdr>
            </w:div>
            <w:div w:id="2086998120">
              <w:marLeft w:val="0"/>
              <w:marRight w:val="0"/>
              <w:marTop w:val="0"/>
              <w:marBottom w:val="0"/>
              <w:divBdr>
                <w:top w:val="none" w:sz="0" w:space="0" w:color="auto"/>
                <w:left w:val="none" w:sz="0" w:space="0" w:color="auto"/>
                <w:bottom w:val="none" w:sz="0" w:space="0" w:color="auto"/>
                <w:right w:val="none" w:sz="0" w:space="0" w:color="auto"/>
              </w:divBdr>
            </w:div>
            <w:div w:id="1914660547">
              <w:marLeft w:val="0"/>
              <w:marRight w:val="0"/>
              <w:marTop w:val="0"/>
              <w:marBottom w:val="0"/>
              <w:divBdr>
                <w:top w:val="none" w:sz="0" w:space="0" w:color="auto"/>
                <w:left w:val="none" w:sz="0" w:space="0" w:color="auto"/>
                <w:bottom w:val="none" w:sz="0" w:space="0" w:color="auto"/>
                <w:right w:val="none" w:sz="0" w:space="0" w:color="auto"/>
              </w:divBdr>
            </w:div>
            <w:div w:id="1636836600">
              <w:marLeft w:val="0"/>
              <w:marRight w:val="0"/>
              <w:marTop w:val="0"/>
              <w:marBottom w:val="0"/>
              <w:divBdr>
                <w:top w:val="none" w:sz="0" w:space="0" w:color="auto"/>
                <w:left w:val="none" w:sz="0" w:space="0" w:color="auto"/>
                <w:bottom w:val="none" w:sz="0" w:space="0" w:color="auto"/>
                <w:right w:val="none" w:sz="0" w:space="0" w:color="auto"/>
              </w:divBdr>
            </w:div>
            <w:div w:id="1205828583">
              <w:marLeft w:val="0"/>
              <w:marRight w:val="0"/>
              <w:marTop w:val="0"/>
              <w:marBottom w:val="0"/>
              <w:divBdr>
                <w:top w:val="none" w:sz="0" w:space="0" w:color="auto"/>
                <w:left w:val="none" w:sz="0" w:space="0" w:color="auto"/>
                <w:bottom w:val="none" w:sz="0" w:space="0" w:color="auto"/>
                <w:right w:val="none" w:sz="0" w:space="0" w:color="auto"/>
              </w:divBdr>
            </w:div>
            <w:div w:id="1667514507">
              <w:marLeft w:val="0"/>
              <w:marRight w:val="0"/>
              <w:marTop w:val="0"/>
              <w:marBottom w:val="0"/>
              <w:divBdr>
                <w:top w:val="none" w:sz="0" w:space="0" w:color="auto"/>
                <w:left w:val="none" w:sz="0" w:space="0" w:color="auto"/>
                <w:bottom w:val="none" w:sz="0" w:space="0" w:color="auto"/>
                <w:right w:val="none" w:sz="0" w:space="0" w:color="auto"/>
              </w:divBdr>
            </w:div>
            <w:div w:id="849836174">
              <w:marLeft w:val="0"/>
              <w:marRight w:val="0"/>
              <w:marTop w:val="0"/>
              <w:marBottom w:val="0"/>
              <w:divBdr>
                <w:top w:val="none" w:sz="0" w:space="0" w:color="auto"/>
                <w:left w:val="none" w:sz="0" w:space="0" w:color="auto"/>
                <w:bottom w:val="none" w:sz="0" w:space="0" w:color="auto"/>
                <w:right w:val="none" w:sz="0" w:space="0" w:color="auto"/>
              </w:divBdr>
            </w:div>
            <w:div w:id="1275477253">
              <w:marLeft w:val="0"/>
              <w:marRight w:val="0"/>
              <w:marTop w:val="0"/>
              <w:marBottom w:val="0"/>
              <w:divBdr>
                <w:top w:val="none" w:sz="0" w:space="0" w:color="auto"/>
                <w:left w:val="none" w:sz="0" w:space="0" w:color="auto"/>
                <w:bottom w:val="none" w:sz="0" w:space="0" w:color="auto"/>
                <w:right w:val="none" w:sz="0" w:space="0" w:color="auto"/>
              </w:divBdr>
            </w:div>
            <w:div w:id="927229269">
              <w:marLeft w:val="0"/>
              <w:marRight w:val="0"/>
              <w:marTop w:val="0"/>
              <w:marBottom w:val="0"/>
              <w:divBdr>
                <w:top w:val="none" w:sz="0" w:space="0" w:color="auto"/>
                <w:left w:val="none" w:sz="0" w:space="0" w:color="auto"/>
                <w:bottom w:val="none" w:sz="0" w:space="0" w:color="auto"/>
                <w:right w:val="none" w:sz="0" w:space="0" w:color="auto"/>
              </w:divBdr>
            </w:div>
          </w:divsChild>
        </w:div>
        <w:div w:id="1523124500">
          <w:marLeft w:val="0"/>
          <w:marRight w:val="0"/>
          <w:marTop w:val="0"/>
          <w:marBottom w:val="0"/>
          <w:divBdr>
            <w:top w:val="none" w:sz="0" w:space="0" w:color="auto"/>
            <w:left w:val="none" w:sz="0" w:space="0" w:color="auto"/>
            <w:bottom w:val="none" w:sz="0" w:space="0" w:color="auto"/>
            <w:right w:val="none" w:sz="0" w:space="0" w:color="auto"/>
          </w:divBdr>
          <w:divsChild>
            <w:div w:id="607127396">
              <w:marLeft w:val="0"/>
              <w:marRight w:val="0"/>
              <w:marTop w:val="0"/>
              <w:marBottom w:val="0"/>
              <w:divBdr>
                <w:top w:val="none" w:sz="0" w:space="0" w:color="auto"/>
                <w:left w:val="none" w:sz="0" w:space="0" w:color="auto"/>
                <w:bottom w:val="none" w:sz="0" w:space="0" w:color="auto"/>
                <w:right w:val="none" w:sz="0" w:space="0" w:color="auto"/>
              </w:divBdr>
            </w:div>
            <w:div w:id="1022127022">
              <w:marLeft w:val="0"/>
              <w:marRight w:val="0"/>
              <w:marTop w:val="0"/>
              <w:marBottom w:val="0"/>
              <w:divBdr>
                <w:top w:val="none" w:sz="0" w:space="0" w:color="auto"/>
                <w:left w:val="none" w:sz="0" w:space="0" w:color="auto"/>
                <w:bottom w:val="none" w:sz="0" w:space="0" w:color="auto"/>
                <w:right w:val="none" w:sz="0" w:space="0" w:color="auto"/>
              </w:divBdr>
            </w:div>
            <w:div w:id="1798176891">
              <w:marLeft w:val="0"/>
              <w:marRight w:val="0"/>
              <w:marTop w:val="0"/>
              <w:marBottom w:val="0"/>
              <w:divBdr>
                <w:top w:val="none" w:sz="0" w:space="0" w:color="auto"/>
                <w:left w:val="none" w:sz="0" w:space="0" w:color="auto"/>
                <w:bottom w:val="none" w:sz="0" w:space="0" w:color="auto"/>
                <w:right w:val="none" w:sz="0" w:space="0" w:color="auto"/>
              </w:divBdr>
            </w:div>
            <w:div w:id="1948349910">
              <w:marLeft w:val="0"/>
              <w:marRight w:val="0"/>
              <w:marTop w:val="0"/>
              <w:marBottom w:val="0"/>
              <w:divBdr>
                <w:top w:val="none" w:sz="0" w:space="0" w:color="auto"/>
                <w:left w:val="none" w:sz="0" w:space="0" w:color="auto"/>
                <w:bottom w:val="none" w:sz="0" w:space="0" w:color="auto"/>
                <w:right w:val="none" w:sz="0" w:space="0" w:color="auto"/>
              </w:divBdr>
            </w:div>
            <w:div w:id="1088574411">
              <w:marLeft w:val="0"/>
              <w:marRight w:val="0"/>
              <w:marTop w:val="0"/>
              <w:marBottom w:val="0"/>
              <w:divBdr>
                <w:top w:val="none" w:sz="0" w:space="0" w:color="auto"/>
                <w:left w:val="none" w:sz="0" w:space="0" w:color="auto"/>
                <w:bottom w:val="none" w:sz="0" w:space="0" w:color="auto"/>
                <w:right w:val="none" w:sz="0" w:space="0" w:color="auto"/>
              </w:divBdr>
            </w:div>
            <w:div w:id="1074279548">
              <w:marLeft w:val="0"/>
              <w:marRight w:val="0"/>
              <w:marTop w:val="0"/>
              <w:marBottom w:val="0"/>
              <w:divBdr>
                <w:top w:val="none" w:sz="0" w:space="0" w:color="auto"/>
                <w:left w:val="none" w:sz="0" w:space="0" w:color="auto"/>
                <w:bottom w:val="none" w:sz="0" w:space="0" w:color="auto"/>
                <w:right w:val="none" w:sz="0" w:space="0" w:color="auto"/>
              </w:divBdr>
            </w:div>
            <w:div w:id="374736554">
              <w:marLeft w:val="0"/>
              <w:marRight w:val="0"/>
              <w:marTop w:val="0"/>
              <w:marBottom w:val="0"/>
              <w:divBdr>
                <w:top w:val="none" w:sz="0" w:space="0" w:color="auto"/>
                <w:left w:val="none" w:sz="0" w:space="0" w:color="auto"/>
                <w:bottom w:val="none" w:sz="0" w:space="0" w:color="auto"/>
                <w:right w:val="none" w:sz="0" w:space="0" w:color="auto"/>
              </w:divBdr>
            </w:div>
            <w:div w:id="1066878869">
              <w:marLeft w:val="0"/>
              <w:marRight w:val="0"/>
              <w:marTop w:val="0"/>
              <w:marBottom w:val="0"/>
              <w:divBdr>
                <w:top w:val="none" w:sz="0" w:space="0" w:color="auto"/>
                <w:left w:val="none" w:sz="0" w:space="0" w:color="auto"/>
                <w:bottom w:val="none" w:sz="0" w:space="0" w:color="auto"/>
                <w:right w:val="none" w:sz="0" w:space="0" w:color="auto"/>
              </w:divBdr>
            </w:div>
            <w:div w:id="1816098529">
              <w:marLeft w:val="0"/>
              <w:marRight w:val="0"/>
              <w:marTop w:val="0"/>
              <w:marBottom w:val="0"/>
              <w:divBdr>
                <w:top w:val="none" w:sz="0" w:space="0" w:color="auto"/>
                <w:left w:val="none" w:sz="0" w:space="0" w:color="auto"/>
                <w:bottom w:val="none" w:sz="0" w:space="0" w:color="auto"/>
                <w:right w:val="none" w:sz="0" w:space="0" w:color="auto"/>
              </w:divBdr>
            </w:div>
            <w:div w:id="991518892">
              <w:marLeft w:val="0"/>
              <w:marRight w:val="0"/>
              <w:marTop w:val="0"/>
              <w:marBottom w:val="0"/>
              <w:divBdr>
                <w:top w:val="none" w:sz="0" w:space="0" w:color="auto"/>
                <w:left w:val="none" w:sz="0" w:space="0" w:color="auto"/>
                <w:bottom w:val="none" w:sz="0" w:space="0" w:color="auto"/>
                <w:right w:val="none" w:sz="0" w:space="0" w:color="auto"/>
              </w:divBdr>
            </w:div>
            <w:div w:id="1036732931">
              <w:marLeft w:val="0"/>
              <w:marRight w:val="0"/>
              <w:marTop w:val="0"/>
              <w:marBottom w:val="0"/>
              <w:divBdr>
                <w:top w:val="none" w:sz="0" w:space="0" w:color="auto"/>
                <w:left w:val="none" w:sz="0" w:space="0" w:color="auto"/>
                <w:bottom w:val="none" w:sz="0" w:space="0" w:color="auto"/>
                <w:right w:val="none" w:sz="0" w:space="0" w:color="auto"/>
              </w:divBdr>
            </w:div>
            <w:div w:id="2082095864">
              <w:marLeft w:val="0"/>
              <w:marRight w:val="0"/>
              <w:marTop w:val="0"/>
              <w:marBottom w:val="0"/>
              <w:divBdr>
                <w:top w:val="none" w:sz="0" w:space="0" w:color="auto"/>
                <w:left w:val="none" w:sz="0" w:space="0" w:color="auto"/>
                <w:bottom w:val="none" w:sz="0" w:space="0" w:color="auto"/>
                <w:right w:val="none" w:sz="0" w:space="0" w:color="auto"/>
              </w:divBdr>
            </w:div>
            <w:div w:id="1245608885">
              <w:marLeft w:val="0"/>
              <w:marRight w:val="0"/>
              <w:marTop w:val="0"/>
              <w:marBottom w:val="0"/>
              <w:divBdr>
                <w:top w:val="none" w:sz="0" w:space="0" w:color="auto"/>
                <w:left w:val="none" w:sz="0" w:space="0" w:color="auto"/>
                <w:bottom w:val="none" w:sz="0" w:space="0" w:color="auto"/>
                <w:right w:val="none" w:sz="0" w:space="0" w:color="auto"/>
              </w:divBdr>
            </w:div>
            <w:div w:id="2074111117">
              <w:marLeft w:val="0"/>
              <w:marRight w:val="0"/>
              <w:marTop w:val="0"/>
              <w:marBottom w:val="0"/>
              <w:divBdr>
                <w:top w:val="none" w:sz="0" w:space="0" w:color="auto"/>
                <w:left w:val="none" w:sz="0" w:space="0" w:color="auto"/>
                <w:bottom w:val="none" w:sz="0" w:space="0" w:color="auto"/>
                <w:right w:val="none" w:sz="0" w:space="0" w:color="auto"/>
              </w:divBdr>
            </w:div>
            <w:div w:id="67307960">
              <w:marLeft w:val="0"/>
              <w:marRight w:val="0"/>
              <w:marTop w:val="0"/>
              <w:marBottom w:val="0"/>
              <w:divBdr>
                <w:top w:val="none" w:sz="0" w:space="0" w:color="auto"/>
                <w:left w:val="none" w:sz="0" w:space="0" w:color="auto"/>
                <w:bottom w:val="none" w:sz="0" w:space="0" w:color="auto"/>
                <w:right w:val="none" w:sz="0" w:space="0" w:color="auto"/>
              </w:divBdr>
            </w:div>
            <w:div w:id="1384603374">
              <w:marLeft w:val="0"/>
              <w:marRight w:val="0"/>
              <w:marTop w:val="0"/>
              <w:marBottom w:val="0"/>
              <w:divBdr>
                <w:top w:val="none" w:sz="0" w:space="0" w:color="auto"/>
                <w:left w:val="none" w:sz="0" w:space="0" w:color="auto"/>
                <w:bottom w:val="none" w:sz="0" w:space="0" w:color="auto"/>
                <w:right w:val="none" w:sz="0" w:space="0" w:color="auto"/>
              </w:divBdr>
            </w:div>
            <w:div w:id="1808888292">
              <w:marLeft w:val="0"/>
              <w:marRight w:val="0"/>
              <w:marTop w:val="0"/>
              <w:marBottom w:val="0"/>
              <w:divBdr>
                <w:top w:val="none" w:sz="0" w:space="0" w:color="auto"/>
                <w:left w:val="none" w:sz="0" w:space="0" w:color="auto"/>
                <w:bottom w:val="none" w:sz="0" w:space="0" w:color="auto"/>
                <w:right w:val="none" w:sz="0" w:space="0" w:color="auto"/>
              </w:divBdr>
            </w:div>
            <w:div w:id="1811556708">
              <w:marLeft w:val="0"/>
              <w:marRight w:val="0"/>
              <w:marTop w:val="0"/>
              <w:marBottom w:val="0"/>
              <w:divBdr>
                <w:top w:val="none" w:sz="0" w:space="0" w:color="auto"/>
                <w:left w:val="none" w:sz="0" w:space="0" w:color="auto"/>
                <w:bottom w:val="none" w:sz="0" w:space="0" w:color="auto"/>
                <w:right w:val="none" w:sz="0" w:space="0" w:color="auto"/>
              </w:divBdr>
            </w:div>
            <w:div w:id="1797334056">
              <w:marLeft w:val="0"/>
              <w:marRight w:val="0"/>
              <w:marTop w:val="0"/>
              <w:marBottom w:val="0"/>
              <w:divBdr>
                <w:top w:val="none" w:sz="0" w:space="0" w:color="auto"/>
                <w:left w:val="none" w:sz="0" w:space="0" w:color="auto"/>
                <w:bottom w:val="none" w:sz="0" w:space="0" w:color="auto"/>
                <w:right w:val="none" w:sz="0" w:space="0" w:color="auto"/>
              </w:divBdr>
            </w:div>
            <w:div w:id="818418895">
              <w:marLeft w:val="0"/>
              <w:marRight w:val="0"/>
              <w:marTop w:val="0"/>
              <w:marBottom w:val="0"/>
              <w:divBdr>
                <w:top w:val="none" w:sz="0" w:space="0" w:color="auto"/>
                <w:left w:val="none" w:sz="0" w:space="0" w:color="auto"/>
                <w:bottom w:val="none" w:sz="0" w:space="0" w:color="auto"/>
                <w:right w:val="none" w:sz="0" w:space="0" w:color="auto"/>
              </w:divBdr>
            </w:div>
          </w:divsChild>
        </w:div>
        <w:div w:id="1370297831">
          <w:marLeft w:val="0"/>
          <w:marRight w:val="0"/>
          <w:marTop w:val="0"/>
          <w:marBottom w:val="0"/>
          <w:divBdr>
            <w:top w:val="none" w:sz="0" w:space="0" w:color="auto"/>
            <w:left w:val="none" w:sz="0" w:space="0" w:color="auto"/>
            <w:bottom w:val="none" w:sz="0" w:space="0" w:color="auto"/>
            <w:right w:val="none" w:sz="0" w:space="0" w:color="auto"/>
          </w:divBdr>
        </w:div>
        <w:div w:id="1061320039">
          <w:marLeft w:val="0"/>
          <w:marRight w:val="0"/>
          <w:marTop w:val="0"/>
          <w:marBottom w:val="0"/>
          <w:divBdr>
            <w:top w:val="none" w:sz="0" w:space="0" w:color="auto"/>
            <w:left w:val="none" w:sz="0" w:space="0" w:color="auto"/>
            <w:bottom w:val="none" w:sz="0" w:space="0" w:color="auto"/>
            <w:right w:val="none" w:sz="0" w:space="0" w:color="auto"/>
          </w:divBdr>
        </w:div>
        <w:div w:id="737553925">
          <w:marLeft w:val="0"/>
          <w:marRight w:val="0"/>
          <w:marTop w:val="0"/>
          <w:marBottom w:val="0"/>
          <w:divBdr>
            <w:top w:val="none" w:sz="0" w:space="0" w:color="auto"/>
            <w:left w:val="none" w:sz="0" w:space="0" w:color="auto"/>
            <w:bottom w:val="none" w:sz="0" w:space="0" w:color="auto"/>
            <w:right w:val="none" w:sz="0" w:space="0" w:color="auto"/>
          </w:divBdr>
        </w:div>
        <w:div w:id="454983109">
          <w:marLeft w:val="0"/>
          <w:marRight w:val="0"/>
          <w:marTop w:val="0"/>
          <w:marBottom w:val="0"/>
          <w:divBdr>
            <w:top w:val="none" w:sz="0" w:space="0" w:color="auto"/>
            <w:left w:val="none" w:sz="0" w:space="0" w:color="auto"/>
            <w:bottom w:val="none" w:sz="0" w:space="0" w:color="auto"/>
            <w:right w:val="none" w:sz="0" w:space="0" w:color="auto"/>
          </w:divBdr>
        </w:div>
        <w:div w:id="347635129">
          <w:marLeft w:val="0"/>
          <w:marRight w:val="0"/>
          <w:marTop w:val="0"/>
          <w:marBottom w:val="0"/>
          <w:divBdr>
            <w:top w:val="none" w:sz="0" w:space="0" w:color="auto"/>
            <w:left w:val="none" w:sz="0" w:space="0" w:color="auto"/>
            <w:bottom w:val="none" w:sz="0" w:space="0" w:color="auto"/>
            <w:right w:val="none" w:sz="0" w:space="0" w:color="auto"/>
          </w:divBdr>
        </w:div>
        <w:div w:id="1141583448">
          <w:marLeft w:val="0"/>
          <w:marRight w:val="0"/>
          <w:marTop w:val="0"/>
          <w:marBottom w:val="0"/>
          <w:divBdr>
            <w:top w:val="none" w:sz="0" w:space="0" w:color="auto"/>
            <w:left w:val="none" w:sz="0" w:space="0" w:color="auto"/>
            <w:bottom w:val="none" w:sz="0" w:space="0" w:color="auto"/>
            <w:right w:val="none" w:sz="0" w:space="0" w:color="auto"/>
          </w:divBdr>
        </w:div>
        <w:div w:id="85809380">
          <w:marLeft w:val="0"/>
          <w:marRight w:val="0"/>
          <w:marTop w:val="0"/>
          <w:marBottom w:val="0"/>
          <w:divBdr>
            <w:top w:val="none" w:sz="0" w:space="0" w:color="auto"/>
            <w:left w:val="none" w:sz="0" w:space="0" w:color="auto"/>
            <w:bottom w:val="none" w:sz="0" w:space="0" w:color="auto"/>
            <w:right w:val="none" w:sz="0" w:space="0" w:color="auto"/>
          </w:divBdr>
        </w:div>
        <w:div w:id="1347824977">
          <w:marLeft w:val="0"/>
          <w:marRight w:val="0"/>
          <w:marTop w:val="0"/>
          <w:marBottom w:val="0"/>
          <w:divBdr>
            <w:top w:val="none" w:sz="0" w:space="0" w:color="auto"/>
            <w:left w:val="none" w:sz="0" w:space="0" w:color="auto"/>
            <w:bottom w:val="none" w:sz="0" w:space="0" w:color="auto"/>
            <w:right w:val="none" w:sz="0" w:space="0" w:color="auto"/>
          </w:divBdr>
        </w:div>
        <w:div w:id="563877758">
          <w:marLeft w:val="0"/>
          <w:marRight w:val="0"/>
          <w:marTop w:val="0"/>
          <w:marBottom w:val="0"/>
          <w:divBdr>
            <w:top w:val="none" w:sz="0" w:space="0" w:color="auto"/>
            <w:left w:val="none" w:sz="0" w:space="0" w:color="auto"/>
            <w:bottom w:val="none" w:sz="0" w:space="0" w:color="auto"/>
            <w:right w:val="none" w:sz="0" w:space="0" w:color="auto"/>
          </w:divBdr>
        </w:div>
      </w:divsChild>
    </w:div>
    <w:div w:id="1578636578">
      <w:bodyDiv w:val="1"/>
      <w:marLeft w:val="0"/>
      <w:marRight w:val="0"/>
      <w:marTop w:val="0"/>
      <w:marBottom w:val="0"/>
      <w:divBdr>
        <w:top w:val="none" w:sz="0" w:space="0" w:color="auto"/>
        <w:left w:val="none" w:sz="0" w:space="0" w:color="auto"/>
        <w:bottom w:val="none" w:sz="0" w:space="0" w:color="auto"/>
        <w:right w:val="none" w:sz="0" w:space="0" w:color="auto"/>
      </w:divBdr>
    </w:div>
    <w:div w:id="1644692976">
      <w:bodyDiv w:val="1"/>
      <w:marLeft w:val="0"/>
      <w:marRight w:val="0"/>
      <w:marTop w:val="0"/>
      <w:marBottom w:val="0"/>
      <w:divBdr>
        <w:top w:val="none" w:sz="0" w:space="0" w:color="auto"/>
        <w:left w:val="none" w:sz="0" w:space="0" w:color="auto"/>
        <w:bottom w:val="none" w:sz="0" w:space="0" w:color="auto"/>
        <w:right w:val="none" w:sz="0" w:space="0" w:color="auto"/>
      </w:divBdr>
      <w:divsChild>
        <w:div w:id="1751123999">
          <w:marLeft w:val="0"/>
          <w:marRight w:val="0"/>
          <w:marTop w:val="0"/>
          <w:marBottom w:val="0"/>
          <w:divBdr>
            <w:top w:val="none" w:sz="0" w:space="0" w:color="auto"/>
            <w:left w:val="none" w:sz="0" w:space="0" w:color="auto"/>
            <w:bottom w:val="none" w:sz="0" w:space="0" w:color="auto"/>
            <w:right w:val="none" w:sz="0" w:space="0" w:color="auto"/>
          </w:divBdr>
        </w:div>
        <w:div w:id="418798108">
          <w:marLeft w:val="0"/>
          <w:marRight w:val="0"/>
          <w:marTop w:val="0"/>
          <w:marBottom w:val="0"/>
          <w:divBdr>
            <w:top w:val="none" w:sz="0" w:space="0" w:color="auto"/>
            <w:left w:val="none" w:sz="0" w:space="0" w:color="auto"/>
            <w:bottom w:val="none" w:sz="0" w:space="0" w:color="auto"/>
            <w:right w:val="none" w:sz="0" w:space="0" w:color="auto"/>
          </w:divBdr>
        </w:div>
        <w:div w:id="2244073">
          <w:marLeft w:val="0"/>
          <w:marRight w:val="0"/>
          <w:marTop w:val="0"/>
          <w:marBottom w:val="0"/>
          <w:divBdr>
            <w:top w:val="none" w:sz="0" w:space="0" w:color="auto"/>
            <w:left w:val="none" w:sz="0" w:space="0" w:color="auto"/>
            <w:bottom w:val="none" w:sz="0" w:space="0" w:color="auto"/>
            <w:right w:val="none" w:sz="0" w:space="0" w:color="auto"/>
          </w:divBdr>
        </w:div>
        <w:div w:id="692150617">
          <w:marLeft w:val="0"/>
          <w:marRight w:val="0"/>
          <w:marTop w:val="0"/>
          <w:marBottom w:val="0"/>
          <w:divBdr>
            <w:top w:val="none" w:sz="0" w:space="0" w:color="auto"/>
            <w:left w:val="none" w:sz="0" w:space="0" w:color="auto"/>
            <w:bottom w:val="none" w:sz="0" w:space="0" w:color="auto"/>
            <w:right w:val="none" w:sz="0" w:space="0" w:color="auto"/>
          </w:divBdr>
        </w:div>
        <w:div w:id="778253872">
          <w:marLeft w:val="0"/>
          <w:marRight w:val="0"/>
          <w:marTop w:val="0"/>
          <w:marBottom w:val="0"/>
          <w:divBdr>
            <w:top w:val="none" w:sz="0" w:space="0" w:color="auto"/>
            <w:left w:val="none" w:sz="0" w:space="0" w:color="auto"/>
            <w:bottom w:val="none" w:sz="0" w:space="0" w:color="auto"/>
            <w:right w:val="none" w:sz="0" w:space="0" w:color="auto"/>
          </w:divBdr>
        </w:div>
        <w:div w:id="1515801741">
          <w:marLeft w:val="0"/>
          <w:marRight w:val="0"/>
          <w:marTop w:val="0"/>
          <w:marBottom w:val="0"/>
          <w:divBdr>
            <w:top w:val="none" w:sz="0" w:space="0" w:color="auto"/>
            <w:left w:val="none" w:sz="0" w:space="0" w:color="auto"/>
            <w:bottom w:val="none" w:sz="0" w:space="0" w:color="auto"/>
            <w:right w:val="none" w:sz="0" w:space="0" w:color="auto"/>
          </w:divBdr>
        </w:div>
        <w:div w:id="1286812928">
          <w:marLeft w:val="0"/>
          <w:marRight w:val="0"/>
          <w:marTop w:val="0"/>
          <w:marBottom w:val="0"/>
          <w:divBdr>
            <w:top w:val="none" w:sz="0" w:space="0" w:color="auto"/>
            <w:left w:val="none" w:sz="0" w:space="0" w:color="auto"/>
            <w:bottom w:val="none" w:sz="0" w:space="0" w:color="auto"/>
            <w:right w:val="none" w:sz="0" w:space="0" w:color="auto"/>
          </w:divBdr>
        </w:div>
        <w:div w:id="1338996431">
          <w:marLeft w:val="0"/>
          <w:marRight w:val="0"/>
          <w:marTop w:val="0"/>
          <w:marBottom w:val="0"/>
          <w:divBdr>
            <w:top w:val="none" w:sz="0" w:space="0" w:color="auto"/>
            <w:left w:val="none" w:sz="0" w:space="0" w:color="auto"/>
            <w:bottom w:val="none" w:sz="0" w:space="0" w:color="auto"/>
            <w:right w:val="none" w:sz="0" w:space="0" w:color="auto"/>
          </w:divBdr>
        </w:div>
        <w:div w:id="554513280">
          <w:marLeft w:val="0"/>
          <w:marRight w:val="0"/>
          <w:marTop w:val="0"/>
          <w:marBottom w:val="0"/>
          <w:divBdr>
            <w:top w:val="none" w:sz="0" w:space="0" w:color="auto"/>
            <w:left w:val="none" w:sz="0" w:space="0" w:color="auto"/>
            <w:bottom w:val="none" w:sz="0" w:space="0" w:color="auto"/>
            <w:right w:val="none" w:sz="0" w:space="0" w:color="auto"/>
          </w:divBdr>
        </w:div>
        <w:div w:id="1520778727">
          <w:marLeft w:val="0"/>
          <w:marRight w:val="0"/>
          <w:marTop w:val="0"/>
          <w:marBottom w:val="0"/>
          <w:divBdr>
            <w:top w:val="none" w:sz="0" w:space="0" w:color="auto"/>
            <w:left w:val="none" w:sz="0" w:space="0" w:color="auto"/>
            <w:bottom w:val="none" w:sz="0" w:space="0" w:color="auto"/>
            <w:right w:val="none" w:sz="0" w:space="0" w:color="auto"/>
          </w:divBdr>
        </w:div>
        <w:div w:id="1833788875">
          <w:marLeft w:val="0"/>
          <w:marRight w:val="0"/>
          <w:marTop w:val="0"/>
          <w:marBottom w:val="0"/>
          <w:divBdr>
            <w:top w:val="none" w:sz="0" w:space="0" w:color="auto"/>
            <w:left w:val="none" w:sz="0" w:space="0" w:color="auto"/>
            <w:bottom w:val="none" w:sz="0" w:space="0" w:color="auto"/>
            <w:right w:val="none" w:sz="0" w:space="0" w:color="auto"/>
          </w:divBdr>
        </w:div>
        <w:div w:id="1313293450">
          <w:marLeft w:val="0"/>
          <w:marRight w:val="0"/>
          <w:marTop w:val="0"/>
          <w:marBottom w:val="0"/>
          <w:divBdr>
            <w:top w:val="none" w:sz="0" w:space="0" w:color="auto"/>
            <w:left w:val="none" w:sz="0" w:space="0" w:color="auto"/>
            <w:bottom w:val="none" w:sz="0" w:space="0" w:color="auto"/>
            <w:right w:val="none" w:sz="0" w:space="0" w:color="auto"/>
          </w:divBdr>
        </w:div>
        <w:div w:id="2012639139">
          <w:marLeft w:val="0"/>
          <w:marRight w:val="0"/>
          <w:marTop w:val="0"/>
          <w:marBottom w:val="0"/>
          <w:divBdr>
            <w:top w:val="none" w:sz="0" w:space="0" w:color="auto"/>
            <w:left w:val="none" w:sz="0" w:space="0" w:color="auto"/>
            <w:bottom w:val="none" w:sz="0" w:space="0" w:color="auto"/>
            <w:right w:val="none" w:sz="0" w:space="0" w:color="auto"/>
          </w:divBdr>
        </w:div>
        <w:div w:id="2051950952">
          <w:marLeft w:val="0"/>
          <w:marRight w:val="0"/>
          <w:marTop w:val="0"/>
          <w:marBottom w:val="0"/>
          <w:divBdr>
            <w:top w:val="none" w:sz="0" w:space="0" w:color="auto"/>
            <w:left w:val="none" w:sz="0" w:space="0" w:color="auto"/>
            <w:bottom w:val="none" w:sz="0" w:space="0" w:color="auto"/>
            <w:right w:val="none" w:sz="0" w:space="0" w:color="auto"/>
          </w:divBdr>
        </w:div>
        <w:div w:id="821970207">
          <w:marLeft w:val="0"/>
          <w:marRight w:val="0"/>
          <w:marTop w:val="0"/>
          <w:marBottom w:val="0"/>
          <w:divBdr>
            <w:top w:val="none" w:sz="0" w:space="0" w:color="auto"/>
            <w:left w:val="none" w:sz="0" w:space="0" w:color="auto"/>
            <w:bottom w:val="none" w:sz="0" w:space="0" w:color="auto"/>
            <w:right w:val="none" w:sz="0" w:space="0" w:color="auto"/>
          </w:divBdr>
        </w:div>
        <w:div w:id="1518933247">
          <w:marLeft w:val="0"/>
          <w:marRight w:val="0"/>
          <w:marTop w:val="0"/>
          <w:marBottom w:val="0"/>
          <w:divBdr>
            <w:top w:val="none" w:sz="0" w:space="0" w:color="auto"/>
            <w:left w:val="none" w:sz="0" w:space="0" w:color="auto"/>
            <w:bottom w:val="none" w:sz="0" w:space="0" w:color="auto"/>
            <w:right w:val="none" w:sz="0" w:space="0" w:color="auto"/>
          </w:divBdr>
        </w:div>
        <w:div w:id="2125538935">
          <w:marLeft w:val="0"/>
          <w:marRight w:val="0"/>
          <w:marTop w:val="0"/>
          <w:marBottom w:val="0"/>
          <w:divBdr>
            <w:top w:val="none" w:sz="0" w:space="0" w:color="auto"/>
            <w:left w:val="none" w:sz="0" w:space="0" w:color="auto"/>
            <w:bottom w:val="none" w:sz="0" w:space="0" w:color="auto"/>
            <w:right w:val="none" w:sz="0" w:space="0" w:color="auto"/>
          </w:divBdr>
        </w:div>
        <w:div w:id="1178546808">
          <w:marLeft w:val="0"/>
          <w:marRight w:val="0"/>
          <w:marTop w:val="0"/>
          <w:marBottom w:val="0"/>
          <w:divBdr>
            <w:top w:val="none" w:sz="0" w:space="0" w:color="auto"/>
            <w:left w:val="none" w:sz="0" w:space="0" w:color="auto"/>
            <w:bottom w:val="none" w:sz="0" w:space="0" w:color="auto"/>
            <w:right w:val="none" w:sz="0" w:space="0" w:color="auto"/>
          </w:divBdr>
        </w:div>
        <w:div w:id="933322343">
          <w:marLeft w:val="0"/>
          <w:marRight w:val="0"/>
          <w:marTop w:val="0"/>
          <w:marBottom w:val="0"/>
          <w:divBdr>
            <w:top w:val="none" w:sz="0" w:space="0" w:color="auto"/>
            <w:left w:val="none" w:sz="0" w:space="0" w:color="auto"/>
            <w:bottom w:val="none" w:sz="0" w:space="0" w:color="auto"/>
            <w:right w:val="none" w:sz="0" w:space="0" w:color="auto"/>
          </w:divBdr>
        </w:div>
        <w:div w:id="920333782">
          <w:marLeft w:val="0"/>
          <w:marRight w:val="0"/>
          <w:marTop w:val="0"/>
          <w:marBottom w:val="0"/>
          <w:divBdr>
            <w:top w:val="none" w:sz="0" w:space="0" w:color="auto"/>
            <w:left w:val="none" w:sz="0" w:space="0" w:color="auto"/>
            <w:bottom w:val="none" w:sz="0" w:space="0" w:color="auto"/>
            <w:right w:val="none" w:sz="0" w:space="0" w:color="auto"/>
          </w:divBdr>
        </w:div>
        <w:div w:id="1119179097">
          <w:marLeft w:val="0"/>
          <w:marRight w:val="0"/>
          <w:marTop w:val="0"/>
          <w:marBottom w:val="0"/>
          <w:divBdr>
            <w:top w:val="none" w:sz="0" w:space="0" w:color="auto"/>
            <w:left w:val="none" w:sz="0" w:space="0" w:color="auto"/>
            <w:bottom w:val="none" w:sz="0" w:space="0" w:color="auto"/>
            <w:right w:val="none" w:sz="0" w:space="0" w:color="auto"/>
          </w:divBdr>
          <w:divsChild>
            <w:div w:id="1939366909">
              <w:marLeft w:val="0"/>
              <w:marRight w:val="0"/>
              <w:marTop w:val="0"/>
              <w:marBottom w:val="0"/>
              <w:divBdr>
                <w:top w:val="none" w:sz="0" w:space="0" w:color="auto"/>
                <w:left w:val="none" w:sz="0" w:space="0" w:color="auto"/>
                <w:bottom w:val="none" w:sz="0" w:space="0" w:color="auto"/>
                <w:right w:val="none" w:sz="0" w:space="0" w:color="auto"/>
              </w:divBdr>
            </w:div>
            <w:div w:id="339771201">
              <w:marLeft w:val="0"/>
              <w:marRight w:val="0"/>
              <w:marTop w:val="0"/>
              <w:marBottom w:val="0"/>
              <w:divBdr>
                <w:top w:val="none" w:sz="0" w:space="0" w:color="auto"/>
                <w:left w:val="none" w:sz="0" w:space="0" w:color="auto"/>
                <w:bottom w:val="none" w:sz="0" w:space="0" w:color="auto"/>
                <w:right w:val="none" w:sz="0" w:space="0" w:color="auto"/>
              </w:divBdr>
            </w:div>
            <w:div w:id="552231509">
              <w:marLeft w:val="0"/>
              <w:marRight w:val="0"/>
              <w:marTop w:val="0"/>
              <w:marBottom w:val="0"/>
              <w:divBdr>
                <w:top w:val="none" w:sz="0" w:space="0" w:color="auto"/>
                <w:left w:val="none" w:sz="0" w:space="0" w:color="auto"/>
                <w:bottom w:val="none" w:sz="0" w:space="0" w:color="auto"/>
                <w:right w:val="none" w:sz="0" w:space="0" w:color="auto"/>
              </w:divBdr>
            </w:div>
            <w:div w:id="2084913690">
              <w:marLeft w:val="0"/>
              <w:marRight w:val="0"/>
              <w:marTop w:val="0"/>
              <w:marBottom w:val="0"/>
              <w:divBdr>
                <w:top w:val="none" w:sz="0" w:space="0" w:color="auto"/>
                <w:left w:val="none" w:sz="0" w:space="0" w:color="auto"/>
                <w:bottom w:val="none" w:sz="0" w:space="0" w:color="auto"/>
                <w:right w:val="none" w:sz="0" w:space="0" w:color="auto"/>
              </w:divBdr>
            </w:div>
            <w:div w:id="1874682435">
              <w:marLeft w:val="0"/>
              <w:marRight w:val="0"/>
              <w:marTop w:val="0"/>
              <w:marBottom w:val="0"/>
              <w:divBdr>
                <w:top w:val="none" w:sz="0" w:space="0" w:color="auto"/>
                <w:left w:val="none" w:sz="0" w:space="0" w:color="auto"/>
                <w:bottom w:val="none" w:sz="0" w:space="0" w:color="auto"/>
                <w:right w:val="none" w:sz="0" w:space="0" w:color="auto"/>
              </w:divBdr>
            </w:div>
            <w:div w:id="1059940721">
              <w:marLeft w:val="0"/>
              <w:marRight w:val="0"/>
              <w:marTop w:val="0"/>
              <w:marBottom w:val="0"/>
              <w:divBdr>
                <w:top w:val="none" w:sz="0" w:space="0" w:color="auto"/>
                <w:left w:val="none" w:sz="0" w:space="0" w:color="auto"/>
                <w:bottom w:val="none" w:sz="0" w:space="0" w:color="auto"/>
                <w:right w:val="none" w:sz="0" w:space="0" w:color="auto"/>
              </w:divBdr>
            </w:div>
            <w:div w:id="1122306199">
              <w:marLeft w:val="0"/>
              <w:marRight w:val="0"/>
              <w:marTop w:val="0"/>
              <w:marBottom w:val="0"/>
              <w:divBdr>
                <w:top w:val="none" w:sz="0" w:space="0" w:color="auto"/>
                <w:left w:val="none" w:sz="0" w:space="0" w:color="auto"/>
                <w:bottom w:val="none" w:sz="0" w:space="0" w:color="auto"/>
                <w:right w:val="none" w:sz="0" w:space="0" w:color="auto"/>
              </w:divBdr>
            </w:div>
            <w:div w:id="87121518">
              <w:marLeft w:val="0"/>
              <w:marRight w:val="0"/>
              <w:marTop w:val="0"/>
              <w:marBottom w:val="0"/>
              <w:divBdr>
                <w:top w:val="none" w:sz="0" w:space="0" w:color="auto"/>
                <w:left w:val="none" w:sz="0" w:space="0" w:color="auto"/>
                <w:bottom w:val="none" w:sz="0" w:space="0" w:color="auto"/>
                <w:right w:val="none" w:sz="0" w:space="0" w:color="auto"/>
              </w:divBdr>
            </w:div>
            <w:div w:id="1292712533">
              <w:marLeft w:val="0"/>
              <w:marRight w:val="0"/>
              <w:marTop w:val="0"/>
              <w:marBottom w:val="0"/>
              <w:divBdr>
                <w:top w:val="none" w:sz="0" w:space="0" w:color="auto"/>
                <w:left w:val="none" w:sz="0" w:space="0" w:color="auto"/>
                <w:bottom w:val="none" w:sz="0" w:space="0" w:color="auto"/>
                <w:right w:val="none" w:sz="0" w:space="0" w:color="auto"/>
              </w:divBdr>
            </w:div>
            <w:div w:id="1523930467">
              <w:marLeft w:val="0"/>
              <w:marRight w:val="0"/>
              <w:marTop w:val="0"/>
              <w:marBottom w:val="0"/>
              <w:divBdr>
                <w:top w:val="none" w:sz="0" w:space="0" w:color="auto"/>
                <w:left w:val="none" w:sz="0" w:space="0" w:color="auto"/>
                <w:bottom w:val="none" w:sz="0" w:space="0" w:color="auto"/>
                <w:right w:val="none" w:sz="0" w:space="0" w:color="auto"/>
              </w:divBdr>
            </w:div>
            <w:div w:id="1557426287">
              <w:marLeft w:val="0"/>
              <w:marRight w:val="0"/>
              <w:marTop w:val="0"/>
              <w:marBottom w:val="0"/>
              <w:divBdr>
                <w:top w:val="none" w:sz="0" w:space="0" w:color="auto"/>
                <w:left w:val="none" w:sz="0" w:space="0" w:color="auto"/>
                <w:bottom w:val="none" w:sz="0" w:space="0" w:color="auto"/>
                <w:right w:val="none" w:sz="0" w:space="0" w:color="auto"/>
              </w:divBdr>
            </w:div>
            <w:div w:id="1945383670">
              <w:marLeft w:val="0"/>
              <w:marRight w:val="0"/>
              <w:marTop w:val="0"/>
              <w:marBottom w:val="0"/>
              <w:divBdr>
                <w:top w:val="none" w:sz="0" w:space="0" w:color="auto"/>
                <w:left w:val="none" w:sz="0" w:space="0" w:color="auto"/>
                <w:bottom w:val="none" w:sz="0" w:space="0" w:color="auto"/>
                <w:right w:val="none" w:sz="0" w:space="0" w:color="auto"/>
              </w:divBdr>
            </w:div>
            <w:div w:id="349333402">
              <w:marLeft w:val="0"/>
              <w:marRight w:val="0"/>
              <w:marTop w:val="0"/>
              <w:marBottom w:val="0"/>
              <w:divBdr>
                <w:top w:val="none" w:sz="0" w:space="0" w:color="auto"/>
                <w:left w:val="none" w:sz="0" w:space="0" w:color="auto"/>
                <w:bottom w:val="none" w:sz="0" w:space="0" w:color="auto"/>
                <w:right w:val="none" w:sz="0" w:space="0" w:color="auto"/>
              </w:divBdr>
            </w:div>
            <w:div w:id="803540966">
              <w:marLeft w:val="0"/>
              <w:marRight w:val="0"/>
              <w:marTop w:val="0"/>
              <w:marBottom w:val="0"/>
              <w:divBdr>
                <w:top w:val="none" w:sz="0" w:space="0" w:color="auto"/>
                <w:left w:val="none" w:sz="0" w:space="0" w:color="auto"/>
                <w:bottom w:val="none" w:sz="0" w:space="0" w:color="auto"/>
                <w:right w:val="none" w:sz="0" w:space="0" w:color="auto"/>
              </w:divBdr>
            </w:div>
            <w:div w:id="1716196952">
              <w:marLeft w:val="0"/>
              <w:marRight w:val="0"/>
              <w:marTop w:val="0"/>
              <w:marBottom w:val="0"/>
              <w:divBdr>
                <w:top w:val="none" w:sz="0" w:space="0" w:color="auto"/>
                <w:left w:val="none" w:sz="0" w:space="0" w:color="auto"/>
                <w:bottom w:val="none" w:sz="0" w:space="0" w:color="auto"/>
                <w:right w:val="none" w:sz="0" w:space="0" w:color="auto"/>
              </w:divBdr>
            </w:div>
            <w:div w:id="1244073121">
              <w:marLeft w:val="0"/>
              <w:marRight w:val="0"/>
              <w:marTop w:val="0"/>
              <w:marBottom w:val="0"/>
              <w:divBdr>
                <w:top w:val="none" w:sz="0" w:space="0" w:color="auto"/>
                <w:left w:val="none" w:sz="0" w:space="0" w:color="auto"/>
                <w:bottom w:val="none" w:sz="0" w:space="0" w:color="auto"/>
                <w:right w:val="none" w:sz="0" w:space="0" w:color="auto"/>
              </w:divBdr>
            </w:div>
            <w:div w:id="661543443">
              <w:marLeft w:val="0"/>
              <w:marRight w:val="0"/>
              <w:marTop w:val="0"/>
              <w:marBottom w:val="0"/>
              <w:divBdr>
                <w:top w:val="none" w:sz="0" w:space="0" w:color="auto"/>
                <w:left w:val="none" w:sz="0" w:space="0" w:color="auto"/>
                <w:bottom w:val="none" w:sz="0" w:space="0" w:color="auto"/>
                <w:right w:val="none" w:sz="0" w:space="0" w:color="auto"/>
              </w:divBdr>
            </w:div>
            <w:div w:id="1249803241">
              <w:marLeft w:val="0"/>
              <w:marRight w:val="0"/>
              <w:marTop w:val="0"/>
              <w:marBottom w:val="0"/>
              <w:divBdr>
                <w:top w:val="none" w:sz="0" w:space="0" w:color="auto"/>
                <w:left w:val="none" w:sz="0" w:space="0" w:color="auto"/>
                <w:bottom w:val="none" w:sz="0" w:space="0" w:color="auto"/>
                <w:right w:val="none" w:sz="0" w:space="0" w:color="auto"/>
              </w:divBdr>
            </w:div>
            <w:div w:id="2128621627">
              <w:marLeft w:val="0"/>
              <w:marRight w:val="0"/>
              <w:marTop w:val="0"/>
              <w:marBottom w:val="0"/>
              <w:divBdr>
                <w:top w:val="none" w:sz="0" w:space="0" w:color="auto"/>
                <w:left w:val="none" w:sz="0" w:space="0" w:color="auto"/>
                <w:bottom w:val="none" w:sz="0" w:space="0" w:color="auto"/>
                <w:right w:val="none" w:sz="0" w:space="0" w:color="auto"/>
              </w:divBdr>
            </w:div>
            <w:div w:id="331301441">
              <w:marLeft w:val="0"/>
              <w:marRight w:val="0"/>
              <w:marTop w:val="0"/>
              <w:marBottom w:val="0"/>
              <w:divBdr>
                <w:top w:val="none" w:sz="0" w:space="0" w:color="auto"/>
                <w:left w:val="none" w:sz="0" w:space="0" w:color="auto"/>
                <w:bottom w:val="none" w:sz="0" w:space="0" w:color="auto"/>
                <w:right w:val="none" w:sz="0" w:space="0" w:color="auto"/>
              </w:divBdr>
            </w:div>
          </w:divsChild>
        </w:div>
        <w:div w:id="1829593581">
          <w:marLeft w:val="0"/>
          <w:marRight w:val="0"/>
          <w:marTop w:val="0"/>
          <w:marBottom w:val="0"/>
          <w:divBdr>
            <w:top w:val="none" w:sz="0" w:space="0" w:color="auto"/>
            <w:left w:val="none" w:sz="0" w:space="0" w:color="auto"/>
            <w:bottom w:val="none" w:sz="0" w:space="0" w:color="auto"/>
            <w:right w:val="none" w:sz="0" w:space="0" w:color="auto"/>
          </w:divBdr>
          <w:divsChild>
            <w:div w:id="1586642694">
              <w:marLeft w:val="0"/>
              <w:marRight w:val="0"/>
              <w:marTop w:val="0"/>
              <w:marBottom w:val="0"/>
              <w:divBdr>
                <w:top w:val="none" w:sz="0" w:space="0" w:color="auto"/>
                <w:left w:val="none" w:sz="0" w:space="0" w:color="auto"/>
                <w:bottom w:val="none" w:sz="0" w:space="0" w:color="auto"/>
                <w:right w:val="none" w:sz="0" w:space="0" w:color="auto"/>
              </w:divBdr>
            </w:div>
            <w:div w:id="1649091071">
              <w:marLeft w:val="0"/>
              <w:marRight w:val="0"/>
              <w:marTop w:val="0"/>
              <w:marBottom w:val="0"/>
              <w:divBdr>
                <w:top w:val="none" w:sz="0" w:space="0" w:color="auto"/>
                <w:left w:val="none" w:sz="0" w:space="0" w:color="auto"/>
                <w:bottom w:val="none" w:sz="0" w:space="0" w:color="auto"/>
                <w:right w:val="none" w:sz="0" w:space="0" w:color="auto"/>
              </w:divBdr>
            </w:div>
            <w:div w:id="1840582677">
              <w:marLeft w:val="0"/>
              <w:marRight w:val="0"/>
              <w:marTop w:val="0"/>
              <w:marBottom w:val="0"/>
              <w:divBdr>
                <w:top w:val="none" w:sz="0" w:space="0" w:color="auto"/>
                <w:left w:val="none" w:sz="0" w:space="0" w:color="auto"/>
                <w:bottom w:val="none" w:sz="0" w:space="0" w:color="auto"/>
                <w:right w:val="none" w:sz="0" w:space="0" w:color="auto"/>
              </w:divBdr>
            </w:div>
            <w:div w:id="12651473">
              <w:marLeft w:val="0"/>
              <w:marRight w:val="0"/>
              <w:marTop w:val="0"/>
              <w:marBottom w:val="0"/>
              <w:divBdr>
                <w:top w:val="none" w:sz="0" w:space="0" w:color="auto"/>
                <w:left w:val="none" w:sz="0" w:space="0" w:color="auto"/>
                <w:bottom w:val="none" w:sz="0" w:space="0" w:color="auto"/>
                <w:right w:val="none" w:sz="0" w:space="0" w:color="auto"/>
              </w:divBdr>
            </w:div>
            <w:div w:id="1674068526">
              <w:marLeft w:val="0"/>
              <w:marRight w:val="0"/>
              <w:marTop w:val="0"/>
              <w:marBottom w:val="0"/>
              <w:divBdr>
                <w:top w:val="none" w:sz="0" w:space="0" w:color="auto"/>
                <w:left w:val="none" w:sz="0" w:space="0" w:color="auto"/>
                <w:bottom w:val="none" w:sz="0" w:space="0" w:color="auto"/>
                <w:right w:val="none" w:sz="0" w:space="0" w:color="auto"/>
              </w:divBdr>
            </w:div>
            <w:div w:id="1753315783">
              <w:marLeft w:val="0"/>
              <w:marRight w:val="0"/>
              <w:marTop w:val="0"/>
              <w:marBottom w:val="0"/>
              <w:divBdr>
                <w:top w:val="none" w:sz="0" w:space="0" w:color="auto"/>
                <w:left w:val="none" w:sz="0" w:space="0" w:color="auto"/>
                <w:bottom w:val="none" w:sz="0" w:space="0" w:color="auto"/>
                <w:right w:val="none" w:sz="0" w:space="0" w:color="auto"/>
              </w:divBdr>
            </w:div>
            <w:div w:id="2114469514">
              <w:marLeft w:val="0"/>
              <w:marRight w:val="0"/>
              <w:marTop w:val="0"/>
              <w:marBottom w:val="0"/>
              <w:divBdr>
                <w:top w:val="none" w:sz="0" w:space="0" w:color="auto"/>
                <w:left w:val="none" w:sz="0" w:space="0" w:color="auto"/>
                <w:bottom w:val="none" w:sz="0" w:space="0" w:color="auto"/>
                <w:right w:val="none" w:sz="0" w:space="0" w:color="auto"/>
              </w:divBdr>
            </w:div>
            <w:div w:id="34742229">
              <w:marLeft w:val="0"/>
              <w:marRight w:val="0"/>
              <w:marTop w:val="0"/>
              <w:marBottom w:val="0"/>
              <w:divBdr>
                <w:top w:val="none" w:sz="0" w:space="0" w:color="auto"/>
                <w:left w:val="none" w:sz="0" w:space="0" w:color="auto"/>
                <w:bottom w:val="none" w:sz="0" w:space="0" w:color="auto"/>
                <w:right w:val="none" w:sz="0" w:space="0" w:color="auto"/>
              </w:divBdr>
            </w:div>
            <w:div w:id="182398951">
              <w:marLeft w:val="0"/>
              <w:marRight w:val="0"/>
              <w:marTop w:val="0"/>
              <w:marBottom w:val="0"/>
              <w:divBdr>
                <w:top w:val="none" w:sz="0" w:space="0" w:color="auto"/>
                <w:left w:val="none" w:sz="0" w:space="0" w:color="auto"/>
                <w:bottom w:val="none" w:sz="0" w:space="0" w:color="auto"/>
                <w:right w:val="none" w:sz="0" w:space="0" w:color="auto"/>
              </w:divBdr>
            </w:div>
            <w:div w:id="1314021039">
              <w:marLeft w:val="0"/>
              <w:marRight w:val="0"/>
              <w:marTop w:val="0"/>
              <w:marBottom w:val="0"/>
              <w:divBdr>
                <w:top w:val="none" w:sz="0" w:space="0" w:color="auto"/>
                <w:left w:val="none" w:sz="0" w:space="0" w:color="auto"/>
                <w:bottom w:val="none" w:sz="0" w:space="0" w:color="auto"/>
                <w:right w:val="none" w:sz="0" w:space="0" w:color="auto"/>
              </w:divBdr>
            </w:div>
            <w:div w:id="2106218622">
              <w:marLeft w:val="0"/>
              <w:marRight w:val="0"/>
              <w:marTop w:val="0"/>
              <w:marBottom w:val="0"/>
              <w:divBdr>
                <w:top w:val="none" w:sz="0" w:space="0" w:color="auto"/>
                <w:left w:val="none" w:sz="0" w:space="0" w:color="auto"/>
                <w:bottom w:val="none" w:sz="0" w:space="0" w:color="auto"/>
                <w:right w:val="none" w:sz="0" w:space="0" w:color="auto"/>
              </w:divBdr>
            </w:div>
            <w:div w:id="2070494975">
              <w:marLeft w:val="0"/>
              <w:marRight w:val="0"/>
              <w:marTop w:val="0"/>
              <w:marBottom w:val="0"/>
              <w:divBdr>
                <w:top w:val="none" w:sz="0" w:space="0" w:color="auto"/>
                <w:left w:val="none" w:sz="0" w:space="0" w:color="auto"/>
                <w:bottom w:val="none" w:sz="0" w:space="0" w:color="auto"/>
                <w:right w:val="none" w:sz="0" w:space="0" w:color="auto"/>
              </w:divBdr>
            </w:div>
            <w:div w:id="1168207170">
              <w:marLeft w:val="0"/>
              <w:marRight w:val="0"/>
              <w:marTop w:val="0"/>
              <w:marBottom w:val="0"/>
              <w:divBdr>
                <w:top w:val="none" w:sz="0" w:space="0" w:color="auto"/>
                <w:left w:val="none" w:sz="0" w:space="0" w:color="auto"/>
                <w:bottom w:val="none" w:sz="0" w:space="0" w:color="auto"/>
                <w:right w:val="none" w:sz="0" w:space="0" w:color="auto"/>
              </w:divBdr>
            </w:div>
            <w:div w:id="671565284">
              <w:marLeft w:val="0"/>
              <w:marRight w:val="0"/>
              <w:marTop w:val="0"/>
              <w:marBottom w:val="0"/>
              <w:divBdr>
                <w:top w:val="none" w:sz="0" w:space="0" w:color="auto"/>
                <w:left w:val="none" w:sz="0" w:space="0" w:color="auto"/>
                <w:bottom w:val="none" w:sz="0" w:space="0" w:color="auto"/>
                <w:right w:val="none" w:sz="0" w:space="0" w:color="auto"/>
              </w:divBdr>
            </w:div>
            <w:div w:id="1253666061">
              <w:marLeft w:val="0"/>
              <w:marRight w:val="0"/>
              <w:marTop w:val="0"/>
              <w:marBottom w:val="0"/>
              <w:divBdr>
                <w:top w:val="none" w:sz="0" w:space="0" w:color="auto"/>
                <w:left w:val="none" w:sz="0" w:space="0" w:color="auto"/>
                <w:bottom w:val="none" w:sz="0" w:space="0" w:color="auto"/>
                <w:right w:val="none" w:sz="0" w:space="0" w:color="auto"/>
              </w:divBdr>
            </w:div>
            <w:div w:id="856500450">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68890592">
              <w:marLeft w:val="0"/>
              <w:marRight w:val="0"/>
              <w:marTop w:val="0"/>
              <w:marBottom w:val="0"/>
              <w:divBdr>
                <w:top w:val="none" w:sz="0" w:space="0" w:color="auto"/>
                <w:left w:val="none" w:sz="0" w:space="0" w:color="auto"/>
                <w:bottom w:val="none" w:sz="0" w:space="0" w:color="auto"/>
                <w:right w:val="none" w:sz="0" w:space="0" w:color="auto"/>
              </w:divBdr>
            </w:div>
            <w:div w:id="910694424">
              <w:marLeft w:val="0"/>
              <w:marRight w:val="0"/>
              <w:marTop w:val="0"/>
              <w:marBottom w:val="0"/>
              <w:divBdr>
                <w:top w:val="none" w:sz="0" w:space="0" w:color="auto"/>
                <w:left w:val="none" w:sz="0" w:space="0" w:color="auto"/>
                <w:bottom w:val="none" w:sz="0" w:space="0" w:color="auto"/>
                <w:right w:val="none" w:sz="0" w:space="0" w:color="auto"/>
              </w:divBdr>
            </w:div>
            <w:div w:id="1633096681">
              <w:marLeft w:val="0"/>
              <w:marRight w:val="0"/>
              <w:marTop w:val="0"/>
              <w:marBottom w:val="0"/>
              <w:divBdr>
                <w:top w:val="none" w:sz="0" w:space="0" w:color="auto"/>
                <w:left w:val="none" w:sz="0" w:space="0" w:color="auto"/>
                <w:bottom w:val="none" w:sz="0" w:space="0" w:color="auto"/>
                <w:right w:val="none" w:sz="0" w:space="0" w:color="auto"/>
              </w:divBdr>
            </w:div>
          </w:divsChild>
        </w:div>
        <w:div w:id="1472625761">
          <w:marLeft w:val="0"/>
          <w:marRight w:val="0"/>
          <w:marTop w:val="0"/>
          <w:marBottom w:val="0"/>
          <w:divBdr>
            <w:top w:val="none" w:sz="0" w:space="0" w:color="auto"/>
            <w:left w:val="none" w:sz="0" w:space="0" w:color="auto"/>
            <w:bottom w:val="none" w:sz="0" w:space="0" w:color="auto"/>
            <w:right w:val="none" w:sz="0" w:space="0" w:color="auto"/>
          </w:divBdr>
        </w:div>
        <w:div w:id="835874662">
          <w:marLeft w:val="0"/>
          <w:marRight w:val="0"/>
          <w:marTop w:val="0"/>
          <w:marBottom w:val="0"/>
          <w:divBdr>
            <w:top w:val="none" w:sz="0" w:space="0" w:color="auto"/>
            <w:left w:val="none" w:sz="0" w:space="0" w:color="auto"/>
            <w:bottom w:val="none" w:sz="0" w:space="0" w:color="auto"/>
            <w:right w:val="none" w:sz="0" w:space="0" w:color="auto"/>
          </w:divBdr>
        </w:div>
        <w:div w:id="1307733984">
          <w:marLeft w:val="0"/>
          <w:marRight w:val="0"/>
          <w:marTop w:val="0"/>
          <w:marBottom w:val="0"/>
          <w:divBdr>
            <w:top w:val="none" w:sz="0" w:space="0" w:color="auto"/>
            <w:left w:val="none" w:sz="0" w:space="0" w:color="auto"/>
            <w:bottom w:val="none" w:sz="0" w:space="0" w:color="auto"/>
            <w:right w:val="none" w:sz="0" w:space="0" w:color="auto"/>
          </w:divBdr>
        </w:div>
        <w:div w:id="1664079">
          <w:marLeft w:val="0"/>
          <w:marRight w:val="0"/>
          <w:marTop w:val="0"/>
          <w:marBottom w:val="0"/>
          <w:divBdr>
            <w:top w:val="none" w:sz="0" w:space="0" w:color="auto"/>
            <w:left w:val="none" w:sz="0" w:space="0" w:color="auto"/>
            <w:bottom w:val="none" w:sz="0" w:space="0" w:color="auto"/>
            <w:right w:val="none" w:sz="0" w:space="0" w:color="auto"/>
          </w:divBdr>
        </w:div>
        <w:div w:id="1433696410">
          <w:marLeft w:val="0"/>
          <w:marRight w:val="0"/>
          <w:marTop w:val="0"/>
          <w:marBottom w:val="0"/>
          <w:divBdr>
            <w:top w:val="none" w:sz="0" w:space="0" w:color="auto"/>
            <w:left w:val="none" w:sz="0" w:space="0" w:color="auto"/>
            <w:bottom w:val="none" w:sz="0" w:space="0" w:color="auto"/>
            <w:right w:val="none" w:sz="0" w:space="0" w:color="auto"/>
          </w:divBdr>
        </w:div>
        <w:div w:id="1578321132">
          <w:marLeft w:val="0"/>
          <w:marRight w:val="0"/>
          <w:marTop w:val="0"/>
          <w:marBottom w:val="0"/>
          <w:divBdr>
            <w:top w:val="none" w:sz="0" w:space="0" w:color="auto"/>
            <w:left w:val="none" w:sz="0" w:space="0" w:color="auto"/>
            <w:bottom w:val="none" w:sz="0" w:space="0" w:color="auto"/>
            <w:right w:val="none" w:sz="0" w:space="0" w:color="auto"/>
          </w:divBdr>
        </w:div>
        <w:div w:id="831722458">
          <w:marLeft w:val="0"/>
          <w:marRight w:val="0"/>
          <w:marTop w:val="0"/>
          <w:marBottom w:val="0"/>
          <w:divBdr>
            <w:top w:val="none" w:sz="0" w:space="0" w:color="auto"/>
            <w:left w:val="none" w:sz="0" w:space="0" w:color="auto"/>
            <w:bottom w:val="none" w:sz="0" w:space="0" w:color="auto"/>
            <w:right w:val="none" w:sz="0" w:space="0" w:color="auto"/>
          </w:divBdr>
        </w:div>
        <w:div w:id="778377625">
          <w:marLeft w:val="0"/>
          <w:marRight w:val="0"/>
          <w:marTop w:val="0"/>
          <w:marBottom w:val="0"/>
          <w:divBdr>
            <w:top w:val="none" w:sz="0" w:space="0" w:color="auto"/>
            <w:left w:val="none" w:sz="0" w:space="0" w:color="auto"/>
            <w:bottom w:val="none" w:sz="0" w:space="0" w:color="auto"/>
            <w:right w:val="none" w:sz="0" w:space="0" w:color="auto"/>
          </w:divBdr>
        </w:div>
        <w:div w:id="73817344">
          <w:marLeft w:val="0"/>
          <w:marRight w:val="0"/>
          <w:marTop w:val="0"/>
          <w:marBottom w:val="0"/>
          <w:divBdr>
            <w:top w:val="none" w:sz="0" w:space="0" w:color="auto"/>
            <w:left w:val="none" w:sz="0" w:space="0" w:color="auto"/>
            <w:bottom w:val="none" w:sz="0" w:space="0" w:color="auto"/>
            <w:right w:val="none" w:sz="0" w:space="0" w:color="auto"/>
          </w:divBdr>
        </w:div>
      </w:divsChild>
    </w:div>
    <w:div w:id="1889686592">
      <w:bodyDiv w:val="1"/>
      <w:marLeft w:val="0"/>
      <w:marRight w:val="0"/>
      <w:marTop w:val="0"/>
      <w:marBottom w:val="0"/>
      <w:divBdr>
        <w:top w:val="none" w:sz="0" w:space="0" w:color="auto"/>
        <w:left w:val="none" w:sz="0" w:space="0" w:color="auto"/>
        <w:bottom w:val="none" w:sz="0" w:space="0" w:color="auto"/>
        <w:right w:val="none" w:sz="0" w:space="0" w:color="auto"/>
      </w:divBdr>
      <w:divsChild>
        <w:div w:id="43063249">
          <w:marLeft w:val="0"/>
          <w:marRight w:val="0"/>
          <w:marTop w:val="0"/>
          <w:marBottom w:val="0"/>
          <w:divBdr>
            <w:top w:val="none" w:sz="0" w:space="0" w:color="auto"/>
            <w:left w:val="none" w:sz="0" w:space="0" w:color="auto"/>
            <w:bottom w:val="none" w:sz="0" w:space="0" w:color="auto"/>
            <w:right w:val="none" w:sz="0" w:space="0" w:color="auto"/>
          </w:divBdr>
        </w:div>
        <w:div w:id="991104854">
          <w:marLeft w:val="0"/>
          <w:marRight w:val="0"/>
          <w:marTop w:val="0"/>
          <w:marBottom w:val="0"/>
          <w:divBdr>
            <w:top w:val="none" w:sz="0" w:space="0" w:color="auto"/>
            <w:left w:val="none" w:sz="0" w:space="0" w:color="auto"/>
            <w:bottom w:val="none" w:sz="0" w:space="0" w:color="auto"/>
            <w:right w:val="none" w:sz="0" w:space="0" w:color="auto"/>
          </w:divBdr>
        </w:div>
        <w:div w:id="1767800791">
          <w:marLeft w:val="0"/>
          <w:marRight w:val="0"/>
          <w:marTop w:val="0"/>
          <w:marBottom w:val="0"/>
          <w:divBdr>
            <w:top w:val="none" w:sz="0" w:space="0" w:color="auto"/>
            <w:left w:val="none" w:sz="0" w:space="0" w:color="auto"/>
            <w:bottom w:val="none" w:sz="0" w:space="0" w:color="auto"/>
            <w:right w:val="none" w:sz="0" w:space="0" w:color="auto"/>
          </w:divBdr>
        </w:div>
        <w:div w:id="339281789">
          <w:marLeft w:val="0"/>
          <w:marRight w:val="0"/>
          <w:marTop w:val="0"/>
          <w:marBottom w:val="0"/>
          <w:divBdr>
            <w:top w:val="none" w:sz="0" w:space="0" w:color="auto"/>
            <w:left w:val="none" w:sz="0" w:space="0" w:color="auto"/>
            <w:bottom w:val="none" w:sz="0" w:space="0" w:color="auto"/>
            <w:right w:val="none" w:sz="0" w:space="0" w:color="auto"/>
          </w:divBdr>
        </w:div>
        <w:div w:id="1660574617">
          <w:marLeft w:val="0"/>
          <w:marRight w:val="0"/>
          <w:marTop w:val="0"/>
          <w:marBottom w:val="0"/>
          <w:divBdr>
            <w:top w:val="none" w:sz="0" w:space="0" w:color="auto"/>
            <w:left w:val="none" w:sz="0" w:space="0" w:color="auto"/>
            <w:bottom w:val="none" w:sz="0" w:space="0" w:color="auto"/>
            <w:right w:val="none" w:sz="0" w:space="0" w:color="auto"/>
          </w:divBdr>
        </w:div>
        <w:div w:id="817578448">
          <w:marLeft w:val="0"/>
          <w:marRight w:val="0"/>
          <w:marTop w:val="0"/>
          <w:marBottom w:val="0"/>
          <w:divBdr>
            <w:top w:val="none" w:sz="0" w:space="0" w:color="auto"/>
            <w:left w:val="none" w:sz="0" w:space="0" w:color="auto"/>
            <w:bottom w:val="none" w:sz="0" w:space="0" w:color="auto"/>
            <w:right w:val="none" w:sz="0" w:space="0" w:color="auto"/>
          </w:divBdr>
        </w:div>
        <w:div w:id="1363018354">
          <w:marLeft w:val="0"/>
          <w:marRight w:val="0"/>
          <w:marTop w:val="0"/>
          <w:marBottom w:val="0"/>
          <w:divBdr>
            <w:top w:val="none" w:sz="0" w:space="0" w:color="auto"/>
            <w:left w:val="none" w:sz="0" w:space="0" w:color="auto"/>
            <w:bottom w:val="none" w:sz="0" w:space="0" w:color="auto"/>
            <w:right w:val="none" w:sz="0" w:space="0" w:color="auto"/>
          </w:divBdr>
        </w:div>
        <w:div w:id="1264923624">
          <w:marLeft w:val="0"/>
          <w:marRight w:val="0"/>
          <w:marTop w:val="0"/>
          <w:marBottom w:val="0"/>
          <w:divBdr>
            <w:top w:val="none" w:sz="0" w:space="0" w:color="auto"/>
            <w:left w:val="none" w:sz="0" w:space="0" w:color="auto"/>
            <w:bottom w:val="none" w:sz="0" w:space="0" w:color="auto"/>
            <w:right w:val="none" w:sz="0" w:space="0" w:color="auto"/>
          </w:divBdr>
        </w:div>
        <w:div w:id="1602755670">
          <w:marLeft w:val="0"/>
          <w:marRight w:val="0"/>
          <w:marTop w:val="0"/>
          <w:marBottom w:val="0"/>
          <w:divBdr>
            <w:top w:val="none" w:sz="0" w:space="0" w:color="auto"/>
            <w:left w:val="none" w:sz="0" w:space="0" w:color="auto"/>
            <w:bottom w:val="none" w:sz="0" w:space="0" w:color="auto"/>
            <w:right w:val="none" w:sz="0" w:space="0" w:color="auto"/>
          </w:divBdr>
        </w:div>
        <w:div w:id="562449740">
          <w:marLeft w:val="0"/>
          <w:marRight w:val="0"/>
          <w:marTop w:val="0"/>
          <w:marBottom w:val="0"/>
          <w:divBdr>
            <w:top w:val="none" w:sz="0" w:space="0" w:color="auto"/>
            <w:left w:val="none" w:sz="0" w:space="0" w:color="auto"/>
            <w:bottom w:val="none" w:sz="0" w:space="0" w:color="auto"/>
            <w:right w:val="none" w:sz="0" w:space="0" w:color="auto"/>
          </w:divBdr>
        </w:div>
        <w:div w:id="25566435">
          <w:marLeft w:val="0"/>
          <w:marRight w:val="0"/>
          <w:marTop w:val="0"/>
          <w:marBottom w:val="0"/>
          <w:divBdr>
            <w:top w:val="none" w:sz="0" w:space="0" w:color="auto"/>
            <w:left w:val="none" w:sz="0" w:space="0" w:color="auto"/>
            <w:bottom w:val="none" w:sz="0" w:space="0" w:color="auto"/>
            <w:right w:val="none" w:sz="0" w:space="0" w:color="auto"/>
          </w:divBdr>
        </w:div>
        <w:div w:id="1104614617">
          <w:marLeft w:val="0"/>
          <w:marRight w:val="0"/>
          <w:marTop w:val="0"/>
          <w:marBottom w:val="0"/>
          <w:divBdr>
            <w:top w:val="none" w:sz="0" w:space="0" w:color="auto"/>
            <w:left w:val="none" w:sz="0" w:space="0" w:color="auto"/>
            <w:bottom w:val="none" w:sz="0" w:space="0" w:color="auto"/>
            <w:right w:val="none" w:sz="0" w:space="0" w:color="auto"/>
          </w:divBdr>
        </w:div>
        <w:div w:id="1706246990">
          <w:marLeft w:val="0"/>
          <w:marRight w:val="0"/>
          <w:marTop w:val="0"/>
          <w:marBottom w:val="0"/>
          <w:divBdr>
            <w:top w:val="none" w:sz="0" w:space="0" w:color="auto"/>
            <w:left w:val="none" w:sz="0" w:space="0" w:color="auto"/>
            <w:bottom w:val="none" w:sz="0" w:space="0" w:color="auto"/>
            <w:right w:val="none" w:sz="0" w:space="0" w:color="auto"/>
          </w:divBdr>
        </w:div>
        <w:div w:id="911623655">
          <w:marLeft w:val="0"/>
          <w:marRight w:val="0"/>
          <w:marTop w:val="0"/>
          <w:marBottom w:val="0"/>
          <w:divBdr>
            <w:top w:val="none" w:sz="0" w:space="0" w:color="auto"/>
            <w:left w:val="none" w:sz="0" w:space="0" w:color="auto"/>
            <w:bottom w:val="none" w:sz="0" w:space="0" w:color="auto"/>
            <w:right w:val="none" w:sz="0" w:space="0" w:color="auto"/>
          </w:divBdr>
        </w:div>
        <w:div w:id="1213736986">
          <w:marLeft w:val="0"/>
          <w:marRight w:val="0"/>
          <w:marTop w:val="0"/>
          <w:marBottom w:val="0"/>
          <w:divBdr>
            <w:top w:val="none" w:sz="0" w:space="0" w:color="auto"/>
            <w:left w:val="none" w:sz="0" w:space="0" w:color="auto"/>
            <w:bottom w:val="none" w:sz="0" w:space="0" w:color="auto"/>
            <w:right w:val="none" w:sz="0" w:space="0" w:color="auto"/>
          </w:divBdr>
        </w:div>
        <w:div w:id="54856435">
          <w:marLeft w:val="0"/>
          <w:marRight w:val="0"/>
          <w:marTop w:val="0"/>
          <w:marBottom w:val="0"/>
          <w:divBdr>
            <w:top w:val="none" w:sz="0" w:space="0" w:color="auto"/>
            <w:left w:val="none" w:sz="0" w:space="0" w:color="auto"/>
            <w:bottom w:val="none" w:sz="0" w:space="0" w:color="auto"/>
            <w:right w:val="none" w:sz="0" w:space="0" w:color="auto"/>
          </w:divBdr>
        </w:div>
        <w:div w:id="201096768">
          <w:marLeft w:val="0"/>
          <w:marRight w:val="0"/>
          <w:marTop w:val="0"/>
          <w:marBottom w:val="0"/>
          <w:divBdr>
            <w:top w:val="none" w:sz="0" w:space="0" w:color="auto"/>
            <w:left w:val="none" w:sz="0" w:space="0" w:color="auto"/>
            <w:bottom w:val="none" w:sz="0" w:space="0" w:color="auto"/>
            <w:right w:val="none" w:sz="0" w:space="0" w:color="auto"/>
          </w:divBdr>
        </w:div>
        <w:div w:id="80496236">
          <w:marLeft w:val="0"/>
          <w:marRight w:val="0"/>
          <w:marTop w:val="0"/>
          <w:marBottom w:val="0"/>
          <w:divBdr>
            <w:top w:val="none" w:sz="0" w:space="0" w:color="auto"/>
            <w:left w:val="none" w:sz="0" w:space="0" w:color="auto"/>
            <w:bottom w:val="none" w:sz="0" w:space="0" w:color="auto"/>
            <w:right w:val="none" w:sz="0" w:space="0" w:color="auto"/>
          </w:divBdr>
        </w:div>
        <w:div w:id="980039125">
          <w:marLeft w:val="0"/>
          <w:marRight w:val="0"/>
          <w:marTop w:val="0"/>
          <w:marBottom w:val="0"/>
          <w:divBdr>
            <w:top w:val="none" w:sz="0" w:space="0" w:color="auto"/>
            <w:left w:val="none" w:sz="0" w:space="0" w:color="auto"/>
            <w:bottom w:val="none" w:sz="0" w:space="0" w:color="auto"/>
            <w:right w:val="none" w:sz="0" w:space="0" w:color="auto"/>
          </w:divBdr>
        </w:div>
        <w:div w:id="939987691">
          <w:marLeft w:val="0"/>
          <w:marRight w:val="0"/>
          <w:marTop w:val="0"/>
          <w:marBottom w:val="0"/>
          <w:divBdr>
            <w:top w:val="none" w:sz="0" w:space="0" w:color="auto"/>
            <w:left w:val="none" w:sz="0" w:space="0" w:color="auto"/>
            <w:bottom w:val="none" w:sz="0" w:space="0" w:color="auto"/>
            <w:right w:val="none" w:sz="0" w:space="0" w:color="auto"/>
          </w:divBdr>
        </w:div>
        <w:div w:id="354842149">
          <w:marLeft w:val="0"/>
          <w:marRight w:val="0"/>
          <w:marTop w:val="0"/>
          <w:marBottom w:val="0"/>
          <w:divBdr>
            <w:top w:val="none" w:sz="0" w:space="0" w:color="auto"/>
            <w:left w:val="none" w:sz="0" w:space="0" w:color="auto"/>
            <w:bottom w:val="none" w:sz="0" w:space="0" w:color="auto"/>
            <w:right w:val="none" w:sz="0" w:space="0" w:color="auto"/>
          </w:divBdr>
          <w:divsChild>
            <w:div w:id="1208182611">
              <w:marLeft w:val="0"/>
              <w:marRight w:val="0"/>
              <w:marTop w:val="0"/>
              <w:marBottom w:val="0"/>
              <w:divBdr>
                <w:top w:val="none" w:sz="0" w:space="0" w:color="auto"/>
                <w:left w:val="none" w:sz="0" w:space="0" w:color="auto"/>
                <w:bottom w:val="none" w:sz="0" w:space="0" w:color="auto"/>
                <w:right w:val="none" w:sz="0" w:space="0" w:color="auto"/>
              </w:divBdr>
            </w:div>
            <w:div w:id="222105102">
              <w:marLeft w:val="0"/>
              <w:marRight w:val="0"/>
              <w:marTop w:val="0"/>
              <w:marBottom w:val="0"/>
              <w:divBdr>
                <w:top w:val="none" w:sz="0" w:space="0" w:color="auto"/>
                <w:left w:val="none" w:sz="0" w:space="0" w:color="auto"/>
                <w:bottom w:val="none" w:sz="0" w:space="0" w:color="auto"/>
                <w:right w:val="none" w:sz="0" w:space="0" w:color="auto"/>
              </w:divBdr>
            </w:div>
            <w:div w:id="1282809643">
              <w:marLeft w:val="0"/>
              <w:marRight w:val="0"/>
              <w:marTop w:val="0"/>
              <w:marBottom w:val="0"/>
              <w:divBdr>
                <w:top w:val="none" w:sz="0" w:space="0" w:color="auto"/>
                <w:left w:val="none" w:sz="0" w:space="0" w:color="auto"/>
                <w:bottom w:val="none" w:sz="0" w:space="0" w:color="auto"/>
                <w:right w:val="none" w:sz="0" w:space="0" w:color="auto"/>
              </w:divBdr>
            </w:div>
            <w:div w:id="979458093">
              <w:marLeft w:val="0"/>
              <w:marRight w:val="0"/>
              <w:marTop w:val="0"/>
              <w:marBottom w:val="0"/>
              <w:divBdr>
                <w:top w:val="none" w:sz="0" w:space="0" w:color="auto"/>
                <w:left w:val="none" w:sz="0" w:space="0" w:color="auto"/>
                <w:bottom w:val="none" w:sz="0" w:space="0" w:color="auto"/>
                <w:right w:val="none" w:sz="0" w:space="0" w:color="auto"/>
              </w:divBdr>
            </w:div>
            <w:div w:id="1760524470">
              <w:marLeft w:val="0"/>
              <w:marRight w:val="0"/>
              <w:marTop w:val="0"/>
              <w:marBottom w:val="0"/>
              <w:divBdr>
                <w:top w:val="none" w:sz="0" w:space="0" w:color="auto"/>
                <w:left w:val="none" w:sz="0" w:space="0" w:color="auto"/>
                <w:bottom w:val="none" w:sz="0" w:space="0" w:color="auto"/>
                <w:right w:val="none" w:sz="0" w:space="0" w:color="auto"/>
              </w:divBdr>
            </w:div>
            <w:div w:id="58525374">
              <w:marLeft w:val="0"/>
              <w:marRight w:val="0"/>
              <w:marTop w:val="0"/>
              <w:marBottom w:val="0"/>
              <w:divBdr>
                <w:top w:val="none" w:sz="0" w:space="0" w:color="auto"/>
                <w:left w:val="none" w:sz="0" w:space="0" w:color="auto"/>
                <w:bottom w:val="none" w:sz="0" w:space="0" w:color="auto"/>
                <w:right w:val="none" w:sz="0" w:space="0" w:color="auto"/>
              </w:divBdr>
            </w:div>
            <w:div w:id="1122268902">
              <w:marLeft w:val="0"/>
              <w:marRight w:val="0"/>
              <w:marTop w:val="0"/>
              <w:marBottom w:val="0"/>
              <w:divBdr>
                <w:top w:val="none" w:sz="0" w:space="0" w:color="auto"/>
                <w:left w:val="none" w:sz="0" w:space="0" w:color="auto"/>
                <w:bottom w:val="none" w:sz="0" w:space="0" w:color="auto"/>
                <w:right w:val="none" w:sz="0" w:space="0" w:color="auto"/>
              </w:divBdr>
            </w:div>
            <w:div w:id="82455492">
              <w:marLeft w:val="0"/>
              <w:marRight w:val="0"/>
              <w:marTop w:val="0"/>
              <w:marBottom w:val="0"/>
              <w:divBdr>
                <w:top w:val="none" w:sz="0" w:space="0" w:color="auto"/>
                <w:left w:val="none" w:sz="0" w:space="0" w:color="auto"/>
                <w:bottom w:val="none" w:sz="0" w:space="0" w:color="auto"/>
                <w:right w:val="none" w:sz="0" w:space="0" w:color="auto"/>
              </w:divBdr>
            </w:div>
            <w:div w:id="109324764">
              <w:marLeft w:val="0"/>
              <w:marRight w:val="0"/>
              <w:marTop w:val="0"/>
              <w:marBottom w:val="0"/>
              <w:divBdr>
                <w:top w:val="none" w:sz="0" w:space="0" w:color="auto"/>
                <w:left w:val="none" w:sz="0" w:space="0" w:color="auto"/>
                <w:bottom w:val="none" w:sz="0" w:space="0" w:color="auto"/>
                <w:right w:val="none" w:sz="0" w:space="0" w:color="auto"/>
              </w:divBdr>
            </w:div>
            <w:div w:id="1832019352">
              <w:marLeft w:val="0"/>
              <w:marRight w:val="0"/>
              <w:marTop w:val="0"/>
              <w:marBottom w:val="0"/>
              <w:divBdr>
                <w:top w:val="none" w:sz="0" w:space="0" w:color="auto"/>
                <w:left w:val="none" w:sz="0" w:space="0" w:color="auto"/>
                <w:bottom w:val="none" w:sz="0" w:space="0" w:color="auto"/>
                <w:right w:val="none" w:sz="0" w:space="0" w:color="auto"/>
              </w:divBdr>
            </w:div>
            <w:div w:id="772017351">
              <w:marLeft w:val="0"/>
              <w:marRight w:val="0"/>
              <w:marTop w:val="0"/>
              <w:marBottom w:val="0"/>
              <w:divBdr>
                <w:top w:val="none" w:sz="0" w:space="0" w:color="auto"/>
                <w:left w:val="none" w:sz="0" w:space="0" w:color="auto"/>
                <w:bottom w:val="none" w:sz="0" w:space="0" w:color="auto"/>
                <w:right w:val="none" w:sz="0" w:space="0" w:color="auto"/>
              </w:divBdr>
            </w:div>
            <w:div w:id="703406496">
              <w:marLeft w:val="0"/>
              <w:marRight w:val="0"/>
              <w:marTop w:val="0"/>
              <w:marBottom w:val="0"/>
              <w:divBdr>
                <w:top w:val="none" w:sz="0" w:space="0" w:color="auto"/>
                <w:left w:val="none" w:sz="0" w:space="0" w:color="auto"/>
                <w:bottom w:val="none" w:sz="0" w:space="0" w:color="auto"/>
                <w:right w:val="none" w:sz="0" w:space="0" w:color="auto"/>
              </w:divBdr>
            </w:div>
            <w:div w:id="444613951">
              <w:marLeft w:val="0"/>
              <w:marRight w:val="0"/>
              <w:marTop w:val="0"/>
              <w:marBottom w:val="0"/>
              <w:divBdr>
                <w:top w:val="none" w:sz="0" w:space="0" w:color="auto"/>
                <w:left w:val="none" w:sz="0" w:space="0" w:color="auto"/>
                <w:bottom w:val="none" w:sz="0" w:space="0" w:color="auto"/>
                <w:right w:val="none" w:sz="0" w:space="0" w:color="auto"/>
              </w:divBdr>
            </w:div>
            <w:div w:id="215627522">
              <w:marLeft w:val="0"/>
              <w:marRight w:val="0"/>
              <w:marTop w:val="0"/>
              <w:marBottom w:val="0"/>
              <w:divBdr>
                <w:top w:val="none" w:sz="0" w:space="0" w:color="auto"/>
                <w:left w:val="none" w:sz="0" w:space="0" w:color="auto"/>
                <w:bottom w:val="none" w:sz="0" w:space="0" w:color="auto"/>
                <w:right w:val="none" w:sz="0" w:space="0" w:color="auto"/>
              </w:divBdr>
            </w:div>
            <w:div w:id="1385257795">
              <w:marLeft w:val="0"/>
              <w:marRight w:val="0"/>
              <w:marTop w:val="0"/>
              <w:marBottom w:val="0"/>
              <w:divBdr>
                <w:top w:val="none" w:sz="0" w:space="0" w:color="auto"/>
                <w:left w:val="none" w:sz="0" w:space="0" w:color="auto"/>
                <w:bottom w:val="none" w:sz="0" w:space="0" w:color="auto"/>
                <w:right w:val="none" w:sz="0" w:space="0" w:color="auto"/>
              </w:divBdr>
            </w:div>
            <w:div w:id="759833691">
              <w:marLeft w:val="0"/>
              <w:marRight w:val="0"/>
              <w:marTop w:val="0"/>
              <w:marBottom w:val="0"/>
              <w:divBdr>
                <w:top w:val="none" w:sz="0" w:space="0" w:color="auto"/>
                <w:left w:val="none" w:sz="0" w:space="0" w:color="auto"/>
                <w:bottom w:val="none" w:sz="0" w:space="0" w:color="auto"/>
                <w:right w:val="none" w:sz="0" w:space="0" w:color="auto"/>
              </w:divBdr>
            </w:div>
            <w:div w:id="1501921067">
              <w:marLeft w:val="0"/>
              <w:marRight w:val="0"/>
              <w:marTop w:val="0"/>
              <w:marBottom w:val="0"/>
              <w:divBdr>
                <w:top w:val="none" w:sz="0" w:space="0" w:color="auto"/>
                <w:left w:val="none" w:sz="0" w:space="0" w:color="auto"/>
                <w:bottom w:val="none" w:sz="0" w:space="0" w:color="auto"/>
                <w:right w:val="none" w:sz="0" w:space="0" w:color="auto"/>
              </w:divBdr>
            </w:div>
            <w:div w:id="315308655">
              <w:marLeft w:val="0"/>
              <w:marRight w:val="0"/>
              <w:marTop w:val="0"/>
              <w:marBottom w:val="0"/>
              <w:divBdr>
                <w:top w:val="none" w:sz="0" w:space="0" w:color="auto"/>
                <w:left w:val="none" w:sz="0" w:space="0" w:color="auto"/>
                <w:bottom w:val="none" w:sz="0" w:space="0" w:color="auto"/>
                <w:right w:val="none" w:sz="0" w:space="0" w:color="auto"/>
              </w:divBdr>
            </w:div>
            <w:div w:id="1821338983">
              <w:marLeft w:val="0"/>
              <w:marRight w:val="0"/>
              <w:marTop w:val="0"/>
              <w:marBottom w:val="0"/>
              <w:divBdr>
                <w:top w:val="none" w:sz="0" w:space="0" w:color="auto"/>
                <w:left w:val="none" w:sz="0" w:space="0" w:color="auto"/>
                <w:bottom w:val="none" w:sz="0" w:space="0" w:color="auto"/>
                <w:right w:val="none" w:sz="0" w:space="0" w:color="auto"/>
              </w:divBdr>
            </w:div>
            <w:div w:id="1491605249">
              <w:marLeft w:val="0"/>
              <w:marRight w:val="0"/>
              <w:marTop w:val="0"/>
              <w:marBottom w:val="0"/>
              <w:divBdr>
                <w:top w:val="none" w:sz="0" w:space="0" w:color="auto"/>
                <w:left w:val="none" w:sz="0" w:space="0" w:color="auto"/>
                <w:bottom w:val="none" w:sz="0" w:space="0" w:color="auto"/>
                <w:right w:val="none" w:sz="0" w:space="0" w:color="auto"/>
              </w:divBdr>
            </w:div>
          </w:divsChild>
        </w:div>
        <w:div w:id="1400323090">
          <w:marLeft w:val="0"/>
          <w:marRight w:val="0"/>
          <w:marTop w:val="0"/>
          <w:marBottom w:val="0"/>
          <w:divBdr>
            <w:top w:val="none" w:sz="0" w:space="0" w:color="auto"/>
            <w:left w:val="none" w:sz="0" w:space="0" w:color="auto"/>
            <w:bottom w:val="none" w:sz="0" w:space="0" w:color="auto"/>
            <w:right w:val="none" w:sz="0" w:space="0" w:color="auto"/>
          </w:divBdr>
          <w:divsChild>
            <w:div w:id="1529027060">
              <w:marLeft w:val="0"/>
              <w:marRight w:val="0"/>
              <w:marTop w:val="0"/>
              <w:marBottom w:val="0"/>
              <w:divBdr>
                <w:top w:val="none" w:sz="0" w:space="0" w:color="auto"/>
                <w:left w:val="none" w:sz="0" w:space="0" w:color="auto"/>
                <w:bottom w:val="none" w:sz="0" w:space="0" w:color="auto"/>
                <w:right w:val="none" w:sz="0" w:space="0" w:color="auto"/>
              </w:divBdr>
            </w:div>
            <w:div w:id="1309239170">
              <w:marLeft w:val="0"/>
              <w:marRight w:val="0"/>
              <w:marTop w:val="0"/>
              <w:marBottom w:val="0"/>
              <w:divBdr>
                <w:top w:val="none" w:sz="0" w:space="0" w:color="auto"/>
                <w:left w:val="none" w:sz="0" w:space="0" w:color="auto"/>
                <w:bottom w:val="none" w:sz="0" w:space="0" w:color="auto"/>
                <w:right w:val="none" w:sz="0" w:space="0" w:color="auto"/>
              </w:divBdr>
            </w:div>
            <w:div w:id="647445283">
              <w:marLeft w:val="0"/>
              <w:marRight w:val="0"/>
              <w:marTop w:val="0"/>
              <w:marBottom w:val="0"/>
              <w:divBdr>
                <w:top w:val="none" w:sz="0" w:space="0" w:color="auto"/>
                <w:left w:val="none" w:sz="0" w:space="0" w:color="auto"/>
                <w:bottom w:val="none" w:sz="0" w:space="0" w:color="auto"/>
                <w:right w:val="none" w:sz="0" w:space="0" w:color="auto"/>
              </w:divBdr>
            </w:div>
            <w:div w:id="1488741080">
              <w:marLeft w:val="0"/>
              <w:marRight w:val="0"/>
              <w:marTop w:val="0"/>
              <w:marBottom w:val="0"/>
              <w:divBdr>
                <w:top w:val="none" w:sz="0" w:space="0" w:color="auto"/>
                <w:left w:val="none" w:sz="0" w:space="0" w:color="auto"/>
                <w:bottom w:val="none" w:sz="0" w:space="0" w:color="auto"/>
                <w:right w:val="none" w:sz="0" w:space="0" w:color="auto"/>
              </w:divBdr>
            </w:div>
            <w:div w:id="663363097">
              <w:marLeft w:val="0"/>
              <w:marRight w:val="0"/>
              <w:marTop w:val="0"/>
              <w:marBottom w:val="0"/>
              <w:divBdr>
                <w:top w:val="none" w:sz="0" w:space="0" w:color="auto"/>
                <w:left w:val="none" w:sz="0" w:space="0" w:color="auto"/>
                <w:bottom w:val="none" w:sz="0" w:space="0" w:color="auto"/>
                <w:right w:val="none" w:sz="0" w:space="0" w:color="auto"/>
              </w:divBdr>
            </w:div>
            <w:div w:id="1157108888">
              <w:marLeft w:val="0"/>
              <w:marRight w:val="0"/>
              <w:marTop w:val="0"/>
              <w:marBottom w:val="0"/>
              <w:divBdr>
                <w:top w:val="none" w:sz="0" w:space="0" w:color="auto"/>
                <w:left w:val="none" w:sz="0" w:space="0" w:color="auto"/>
                <w:bottom w:val="none" w:sz="0" w:space="0" w:color="auto"/>
                <w:right w:val="none" w:sz="0" w:space="0" w:color="auto"/>
              </w:divBdr>
            </w:div>
            <w:div w:id="301428864">
              <w:marLeft w:val="0"/>
              <w:marRight w:val="0"/>
              <w:marTop w:val="0"/>
              <w:marBottom w:val="0"/>
              <w:divBdr>
                <w:top w:val="none" w:sz="0" w:space="0" w:color="auto"/>
                <w:left w:val="none" w:sz="0" w:space="0" w:color="auto"/>
                <w:bottom w:val="none" w:sz="0" w:space="0" w:color="auto"/>
                <w:right w:val="none" w:sz="0" w:space="0" w:color="auto"/>
              </w:divBdr>
            </w:div>
            <w:div w:id="1387417532">
              <w:marLeft w:val="0"/>
              <w:marRight w:val="0"/>
              <w:marTop w:val="0"/>
              <w:marBottom w:val="0"/>
              <w:divBdr>
                <w:top w:val="none" w:sz="0" w:space="0" w:color="auto"/>
                <w:left w:val="none" w:sz="0" w:space="0" w:color="auto"/>
                <w:bottom w:val="none" w:sz="0" w:space="0" w:color="auto"/>
                <w:right w:val="none" w:sz="0" w:space="0" w:color="auto"/>
              </w:divBdr>
            </w:div>
            <w:div w:id="2022276509">
              <w:marLeft w:val="0"/>
              <w:marRight w:val="0"/>
              <w:marTop w:val="0"/>
              <w:marBottom w:val="0"/>
              <w:divBdr>
                <w:top w:val="none" w:sz="0" w:space="0" w:color="auto"/>
                <w:left w:val="none" w:sz="0" w:space="0" w:color="auto"/>
                <w:bottom w:val="none" w:sz="0" w:space="0" w:color="auto"/>
                <w:right w:val="none" w:sz="0" w:space="0" w:color="auto"/>
              </w:divBdr>
            </w:div>
            <w:div w:id="502863076">
              <w:marLeft w:val="0"/>
              <w:marRight w:val="0"/>
              <w:marTop w:val="0"/>
              <w:marBottom w:val="0"/>
              <w:divBdr>
                <w:top w:val="none" w:sz="0" w:space="0" w:color="auto"/>
                <w:left w:val="none" w:sz="0" w:space="0" w:color="auto"/>
                <w:bottom w:val="none" w:sz="0" w:space="0" w:color="auto"/>
                <w:right w:val="none" w:sz="0" w:space="0" w:color="auto"/>
              </w:divBdr>
            </w:div>
            <w:div w:id="145708583">
              <w:marLeft w:val="0"/>
              <w:marRight w:val="0"/>
              <w:marTop w:val="0"/>
              <w:marBottom w:val="0"/>
              <w:divBdr>
                <w:top w:val="none" w:sz="0" w:space="0" w:color="auto"/>
                <w:left w:val="none" w:sz="0" w:space="0" w:color="auto"/>
                <w:bottom w:val="none" w:sz="0" w:space="0" w:color="auto"/>
                <w:right w:val="none" w:sz="0" w:space="0" w:color="auto"/>
              </w:divBdr>
            </w:div>
            <w:div w:id="660933694">
              <w:marLeft w:val="0"/>
              <w:marRight w:val="0"/>
              <w:marTop w:val="0"/>
              <w:marBottom w:val="0"/>
              <w:divBdr>
                <w:top w:val="none" w:sz="0" w:space="0" w:color="auto"/>
                <w:left w:val="none" w:sz="0" w:space="0" w:color="auto"/>
                <w:bottom w:val="none" w:sz="0" w:space="0" w:color="auto"/>
                <w:right w:val="none" w:sz="0" w:space="0" w:color="auto"/>
              </w:divBdr>
            </w:div>
            <w:div w:id="951402379">
              <w:marLeft w:val="0"/>
              <w:marRight w:val="0"/>
              <w:marTop w:val="0"/>
              <w:marBottom w:val="0"/>
              <w:divBdr>
                <w:top w:val="none" w:sz="0" w:space="0" w:color="auto"/>
                <w:left w:val="none" w:sz="0" w:space="0" w:color="auto"/>
                <w:bottom w:val="none" w:sz="0" w:space="0" w:color="auto"/>
                <w:right w:val="none" w:sz="0" w:space="0" w:color="auto"/>
              </w:divBdr>
            </w:div>
            <w:div w:id="1535728978">
              <w:marLeft w:val="0"/>
              <w:marRight w:val="0"/>
              <w:marTop w:val="0"/>
              <w:marBottom w:val="0"/>
              <w:divBdr>
                <w:top w:val="none" w:sz="0" w:space="0" w:color="auto"/>
                <w:left w:val="none" w:sz="0" w:space="0" w:color="auto"/>
                <w:bottom w:val="none" w:sz="0" w:space="0" w:color="auto"/>
                <w:right w:val="none" w:sz="0" w:space="0" w:color="auto"/>
              </w:divBdr>
            </w:div>
            <w:div w:id="1100829639">
              <w:marLeft w:val="0"/>
              <w:marRight w:val="0"/>
              <w:marTop w:val="0"/>
              <w:marBottom w:val="0"/>
              <w:divBdr>
                <w:top w:val="none" w:sz="0" w:space="0" w:color="auto"/>
                <w:left w:val="none" w:sz="0" w:space="0" w:color="auto"/>
                <w:bottom w:val="none" w:sz="0" w:space="0" w:color="auto"/>
                <w:right w:val="none" w:sz="0" w:space="0" w:color="auto"/>
              </w:divBdr>
            </w:div>
            <w:div w:id="224608310">
              <w:marLeft w:val="0"/>
              <w:marRight w:val="0"/>
              <w:marTop w:val="0"/>
              <w:marBottom w:val="0"/>
              <w:divBdr>
                <w:top w:val="none" w:sz="0" w:space="0" w:color="auto"/>
                <w:left w:val="none" w:sz="0" w:space="0" w:color="auto"/>
                <w:bottom w:val="none" w:sz="0" w:space="0" w:color="auto"/>
                <w:right w:val="none" w:sz="0" w:space="0" w:color="auto"/>
              </w:divBdr>
            </w:div>
            <w:div w:id="89666973">
              <w:marLeft w:val="0"/>
              <w:marRight w:val="0"/>
              <w:marTop w:val="0"/>
              <w:marBottom w:val="0"/>
              <w:divBdr>
                <w:top w:val="none" w:sz="0" w:space="0" w:color="auto"/>
                <w:left w:val="none" w:sz="0" w:space="0" w:color="auto"/>
                <w:bottom w:val="none" w:sz="0" w:space="0" w:color="auto"/>
                <w:right w:val="none" w:sz="0" w:space="0" w:color="auto"/>
              </w:divBdr>
            </w:div>
            <w:div w:id="1728455783">
              <w:marLeft w:val="0"/>
              <w:marRight w:val="0"/>
              <w:marTop w:val="0"/>
              <w:marBottom w:val="0"/>
              <w:divBdr>
                <w:top w:val="none" w:sz="0" w:space="0" w:color="auto"/>
                <w:left w:val="none" w:sz="0" w:space="0" w:color="auto"/>
                <w:bottom w:val="none" w:sz="0" w:space="0" w:color="auto"/>
                <w:right w:val="none" w:sz="0" w:space="0" w:color="auto"/>
              </w:divBdr>
            </w:div>
            <w:div w:id="290675303">
              <w:marLeft w:val="0"/>
              <w:marRight w:val="0"/>
              <w:marTop w:val="0"/>
              <w:marBottom w:val="0"/>
              <w:divBdr>
                <w:top w:val="none" w:sz="0" w:space="0" w:color="auto"/>
                <w:left w:val="none" w:sz="0" w:space="0" w:color="auto"/>
                <w:bottom w:val="none" w:sz="0" w:space="0" w:color="auto"/>
                <w:right w:val="none" w:sz="0" w:space="0" w:color="auto"/>
              </w:divBdr>
            </w:div>
            <w:div w:id="1126050180">
              <w:marLeft w:val="0"/>
              <w:marRight w:val="0"/>
              <w:marTop w:val="0"/>
              <w:marBottom w:val="0"/>
              <w:divBdr>
                <w:top w:val="none" w:sz="0" w:space="0" w:color="auto"/>
                <w:left w:val="none" w:sz="0" w:space="0" w:color="auto"/>
                <w:bottom w:val="none" w:sz="0" w:space="0" w:color="auto"/>
                <w:right w:val="none" w:sz="0" w:space="0" w:color="auto"/>
              </w:divBdr>
            </w:div>
          </w:divsChild>
        </w:div>
        <w:div w:id="115567475">
          <w:marLeft w:val="0"/>
          <w:marRight w:val="0"/>
          <w:marTop w:val="0"/>
          <w:marBottom w:val="0"/>
          <w:divBdr>
            <w:top w:val="none" w:sz="0" w:space="0" w:color="auto"/>
            <w:left w:val="none" w:sz="0" w:space="0" w:color="auto"/>
            <w:bottom w:val="none" w:sz="0" w:space="0" w:color="auto"/>
            <w:right w:val="none" w:sz="0" w:space="0" w:color="auto"/>
          </w:divBdr>
        </w:div>
        <w:div w:id="1357779598">
          <w:marLeft w:val="0"/>
          <w:marRight w:val="0"/>
          <w:marTop w:val="0"/>
          <w:marBottom w:val="0"/>
          <w:divBdr>
            <w:top w:val="none" w:sz="0" w:space="0" w:color="auto"/>
            <w:left w:val="none" w:sz="0" w:space="0" w:color="auto"/>
            <w:bottom w:val="none" w:sz="0" w:space="0" w:color="auto"/>
            <w:right w:val="none" w:sz="0" w:space="0" w:color="auto"/>
          </w:divBdr>
        </w:div>
        <w:div w:id="1846091989">
          <w:marLeft w:val="0"/>
          <w:marRight w:val="0"/>
          <w:marTop w:val="0"/>
          <w:marBottom w:val="0"/>
          <w:divBdr>
            <w:top w:val="none" w:sz="0" w:space="0" w:color="auto"/>
            <w:left w:val="none" w:sz="0" w:space="0" w:color="auto"/>
            <w:bottom w:val="none" w:sz="0" w:space="0" w:color="auto"/>
            <w:right w:val="none" w:sz="0" w:space="0" w:color="auto"/>
          </w:divBdr>
        </w:div>
        <w:div w:id="566913336">
          <w:marLeft w:val="0"/>
          <w:marRight w:val="0"/>
          <w:marTop w:val="0"/>
          <w:marBottom w:val="0"/>
          <w:divBdr>
            <w:top w:val="none" w:sz="0" w:space="0" w:color="auto"/>
            <w:left w:val="none" w:sz="0" w:space="0" w:color="auto"/>
            <w:bottom w:val="none" w:sz="0" w:space="0" w:color="auto"/>
            <w:right w:val="none" w:sz="0" w:space="0" w:color="auto"/>
          </w:divBdr>
        </w:div>
        <w:div w:id="1135098876">
          <w:marLeft w:val="0"/>
          <w:marRight w:val="0"/>
          <w:marTop w:val="0"/>
          <w:marBottom w:val="0"/>
          <w:divBdr>
            <w:top w:val="none" w:sz="0" w:space="0" w:color="auto"/>
            <w:left w:val="none" w:sz="0" w:space="0" w:color="auto"/>
            <w:bottom w:val="none" w:sz="0" w:space="0" w:color="auto"/>
            <w:right w:val="none" w:sz="0" w:space="0" w:color="auto"/>
          </w:divBdr>
        </w:div>
        <w:div w:id="1412507850">
          <w:marLeft w:val="0"/>
          <w:marRight w:val="0"/>
          <w:marTop w:val="0"/>
          <w:marBottom w:val="0"/>
          <w:divBdr>
            <w:top w:val="none" w:sz="0" w:space="0" w:color="auto"/>
            <w:left w:val="none" w:sz="0" w:space="0" w:color="auto"/>
            <w:bottom w:val="none" w:sz="0" w:space="0" w:color="auto"/>
            <w:right w:val="none" w:sz="0" w:space="0" w:color="auto"/>
          </w:divBdr>
        </w:div>
        <w:div w:id="1517814240">
          <w:marLeft w:val="0"/>
          <w:marRight w:val="0"/>
          <w:marTop w:val="0"/>
          <w:marBottom w:val="0"/>
          <w:divBdr>
            <w:top w:val="none" w:sz="0" w:space="0" w:color="auto"/>
            <w:left w:val="none" w:sz="0" w:space="0" w:color="auto"/>
            <w:bottom w:val="none" w:sz="0" w:space="0" w:color="auto"/>
            <w:right w:val="none" w:sz="0" w:space="0" w:color="auto"/>
          </w:divBdr>
        </w:div>
        <w:div w:id="139688967">
          <w:marLeft w:val="0"/>
          <w:marRight w:val="0"/>
          <w:marTop w:val="0"/>
          <w:marBottom w:val="0"/>
          <w:divBdr>
            <w:top w:val="none" w:sz="0" w:space="0" w:color="auto"/>
            <w:left w:val="none" w:sz="0" w:space="0" w:color="auto"/>
            <w:bottom w:val="none" w:sz="0" w:space="0" w:color="auto"/>
            <w:right w:val="none" w:sz="0" w:space="0" w:color="auto"/>
          </w:divBdr>
        </w:div>
        <w:div w:id="992029352">
          <w:marLeft w:val="0"/>
          <w:marRight w:val="0"/>
          <w:marTop w:val="0"/>
          <w:marBottom w:val="0"/>
          <w:divBdr>
            <w:top w:val="none" w:sz="0" w:space="0" w:color="auto"/>
            <w:left w:val="none" w:sz="0" w:space="0" w:color="auto"/>
            <w:bottom w:val="none" w:sz="0" w:space="0" w:color="auto"/>
            <w:right w:val="none" w:sz="0" w:space="0" w:color="auto"/>
          </w:divBdr>
        </w:div>
      </w:divsChild>
    </w:div>
    <w:div w:id="1942638624">
      <w:bodyDiv w:val="1"/>
      <w:marLeft w:val="0"/>
      <w:marRight w:val="0"/>
      <w:marTop w:val="0"/>
      <w:marBottom w:val="0"/>
      <w:divBdr>
        <w:top w:val="none" w:sz="0" w:space="0" w:color="auto"/>
        <w:left w:val="none" w:sz="0" w:space="0" w:color="auto"/>
        <w:bottom w:val="none" w:sz="0" w:space="0" w:color="auto"/>
        <w:right w:val="none" w:sz="0" w:space="0" w:color="auto"/>
      </w:divBdr>
    </w:div>
    <w:div w:id="202960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irge.aasa@fin.ee" TargetMode="Externa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risto.kaarna@fin.ee" TargetMode="Externa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www.riigiteataja.ee/akt/av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et.mets@fin.e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anel.ermel@emta.ee" TargetMode="External"/><Relationship Id="rId23" Type="http://schemas.microsoft.com/office/2011/relationships/people" Target="peop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tur.lundalin@fin.e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andmed.stat.ee/et/stat/sotsiaalelu__sotsiaalne-terjutus-laekeni-indikaatorid__laste-vaesus-ja-toimetulek/LES821" TargetMode="External"/><Relationship Id="rId1" Type="http://schemas.openxmlformats.org/officeDocument/2006/relationships/hyperlink" Target="https://andmed.stat.ee/et/stat/sotsiaalelu__leibkonnad__leibkondade-uldandmed/LEM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E76BE-AF4E-4B53-9C45-E723CE06B804}">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C4C48CCC-D3D1-41F9-A283-3D4E6DB9ACA0}">
  <ds:schemaRefs>
    <ds:schemaRef ds:uri="http://schemas.microsoft.com/sharepoint/v3/contenttype/forms"/>
  </ds:schemaRefs>
</ds:datastoreItem>
</file>

<file path=customXml/itemProps3.xml><?xml version="1.0" encoding="utf-8"?>
<ds:datastoreItem xmlns:ds="http://schemas.openxmlformats.org/officeDocument/2006/customXml" ds:itemID="{0D673ABE-D8CB-4D44-ABF5-3054376D2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5A3ECB-6A77-41A2-94C0-B9AC10D8C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6433</Words>
  <Characters>37312</Characters>
  <Application>Microsoft Office Word</Application>
  <DocSecurity>0</DocSecurity>
  <Lines>310</Lines>
  <Paragraphs>87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Mets - RAM</dc:creator>
  <cp:keywords/>
  <dc:description/>
  <cp:lastModifiedBy>Katariina Kärsten - JUSTDIGI</cp:lastModifiedBy>
  <cp:revision>13</cp:revision>
  <dcterms:created xsi:type="dcterms:W3CDTF">2025-08-22T08:58:00Z</dcterms:created>
  <dcterms:modified xsi:type="dcterms:W3CDTF">2025-09-01T12:31:00Z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2025-06-25T06:48:32Z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942781fb-a616-4dfe-8e1b-0b53dda88561</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